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AD" w:rsidRPr="00983A7F" w:rsidRDefault="00857BAD" w:rsidP="00983A7F">
      <w:pPr>
        <w:pStyle w:val="a6"/>
        <w:ind w:firstLine="709"/>
        <w:contextualSpacing/>
        <w:jc w:val="right"/>
        <w:rPr>
          <w:b w:val="0"/>
          <w:sz w:val="20"/>
          <w:szCs w:val="20"/>
          <w:lang w:val="ru-RU"/>
        </w:rPr>
      </w:pPr>
    </w:p>
    <w:p w:rsidR="005D68CC" w:rsidRDefault="005D68CC" w:rsidP="00983A7F">
      <w:pPr>
        <w:pStyle w:val="a6"/>
        <w:ind w:firstLine="709"/>
        <w:contextualSpacing/>
        <w:rPr>
          <w:lang w:val="ru-RU"/>
        </w:rPr>
      </w:pPr>
    </w:p>
    <w:p w:rsidR="0074696E" w:rsidRPr="00983A7F" w:rsidRDefault="0074696E" w:rsidP="00983A7F">
      <w:pPr>
        <w:pStyle w:val="a6"/>
        <w:ind w:firstLine="709"/>
        <w:contextualSpacing/>
        <w:rPr>
          <w:lang w:val="ru-RU"/>
        </w:rPr>
      </w:pPr>
      <w:r w:rsidRPr="00983A7F">
        <w:rPr>
          <w:lang w:val="ru-RU"/>
        </w:rPr>
        <w:t>Договор</w:t>
      </w:r>
      <w:bookmarkStart w:id="0" w:name="n1"/>
      <w:bookmarkEnd w:id="0"/>
      <w:r w:rsidRPr="00983A7F">
        <w:rPr>
          <w:lang w:val="ru-RU"/>
        </w:rPr>
        <w:t xml:space="preserve"> № </w:t>
      </w:r>
      <w:r w:rsidR="001B7608" w:rsidRPr="00983A7F">
        <w:rPr>
          <w:lang w:val="ru-RU"/>
        </w:rPr>
        <w:t>__________</w:t>
      </w:r>
    </w:p>
    <w:p w:rsidR="0074696E" w:rsidRPr="00983A7F" w:rsidRDefault="0074696E" w:rsidP="00983A7F">
      <w:pPr>
        <w:ind w:firstLine="709"/>
        <w:contextualSpacing/>
        <w:jc w:val="center"/>
        <w:rPr>
          <w:sz w:val="24"/>
          <w:szCs w:val="24"/>
        </w:rPr>
      </w:pPr>
      <w:r w:rsidRPr="00983A7F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325DD7" w:rsidRPr="00983A7F" w:rsidRDefault="00325DD7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</w:rPr>
        <w:t>по результатам аукциона на право заключения договора</w:t>
      </w:r>
      <w:r w:rsidR="005E4997" w:rsidRPr="00983A7F">
        <w:rPr>
          <w:b/>
          <w:bCs/>
          <w:sz w:val="24"/>
          <w:szCs w:val="24"/>
        </w:rPr>
        <w:t xml:space="preserve"> на размещение нестационарного торгового объекта</w:t>
      </w:r>
      <w:r w:rsidRPr="00983A7F">
        <w:rPr>
          <w:b/>
          <w:bCs/>
          <w:sz w:val="24"/>
          <w:szCs w:val="24"/>
        </w:rPr>
        <w:t xml:space="preserve"> </w:t>
      </w:r>
    </w:p>
    <w:p w:rsidR="0074696E" w:rsidRPr="00983A7F" w:rsidRDefault="0074696E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</w:p>
    <w:p w:rsidR="0074696E" w:rsidRPr="00983A7F" w:rsidRDefault="0074696E" w:rsidP="00983A7F">
      <w:pPr>
        <w:contextualSpacing/>
        <w:rPr>
          <w:sz w:val="24"/>
          <w:szCs w:val="24"/>
        </w:rPr>
      </w:pPr>
      <w:r w:rsidRPr="00983A7F">
        <w:rPr>
          <w:sz w:val="24"/>
          <w:szCs w:val="24"/>
        </w:rPr>
        <w:t>г. Челябинск</w:t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Pr="00983A7F">
        <w:rPr>
          <w:b/>
          <w:bCs/>
          <w:sz w:val="24"/>
          <w:szCs w:val="24"/>
        </w:rPr>
        <w:tab/>
      </w:r>
      <w:r w:rsidR="00E003A7" w:rsidRPr="00983A7F">
        <w:rPr>
          <w:b/>
          <w:bCs/>
          <w:sz w:val="24"/>
          <w:szCs w:val="24"/>
        </w:rPr>
        <w:t xml:space="preserve">       </w:t>
      </w:r>
      <w:r w:rsidR="00AF5426" w:rsidRPr="00983A7F">
        <w:rPr>
          <w:b/>
          <w:bCs/>
          <w:sz w:val="24"/>
          <w:szCs w:val="24"/>
        </w:rPr>
        <w:t xml:space="preserve">    </w:t>
      </w:r>
      <w:r w:rsidR="00837562" w:rsidRPr="00983A7F">
        <w:rPr>
          <w:b/>
          <w:bCs/>
          <w:sz w:val="24"/>
          <w:szCs w:val="24"/>
        </w:rPr>
        <w:t xml:space="preserve">         </w:t>
      </w:r>
      <w:proofErr w:type="gramStart"/>
      <w:r w:rsidR="00837562" w:rsidRPr="00983A7F">
        <w:rPr>
          <w:b/>
          <w:bCs/>
          <w:sz w:val="24"/>
          <w:szCs w:val="24"/>
        </w:rPr>
        <w:t xml:space="preserve"> </w:t>
      </w:r>
      <w:r w:rsidR="007B1A43" w:rsidRPr="00983A7F">
        <w:rPr>
          <w:b/>
          <w:bCs/>
          <w:sz w:val="24"/>
          <w:szCs w:val="24"/>
        </w:rPr>
        <w:t xml:space="preserve"> </w:t>
      </w:r>
      <w:r w:rsidRPr="00983A7F">
        <w:rPr>
          <w:b/>
          <w:bCs/>
          <w:sz w:val="24"/>
          <w:szCs w:val="24"/>
        </w:rPr>
        <w:t xml:space="preserve"> «</w:t>
      </w:r>
      <w:proofErr w:type="gramEnd"/>
      <w:r w:rsidR="007B1A43" w:rsidRPr="00983A7F">
        <w:rPr>
          <w:b/>
          <w:bCs/>
          <w:sz w:val="24"/>
          <w:szCs w:val="24"/>
        </w:rPr>
        <w:t>____</w:t>
      </w:r>
      <w:r w:rsidRPr="00983A7F">
        <w:rPr>
          <w:sz w:val="24"/>
          <w:szCs w:val="24"/>
        </w:rPr>
        <w:t>»</w:t>
      </w:r>
      <w:r w:rsidR="00C77973" w:rsidRPr="00983A7F">
        <w:rPr>
          <w:sz w:val="24"/>
          <w:szCs w:val="24"/>
        </w:rPr>
        <w:t xml:space="preserve"> </w:t>
      </w:r>
      <w:r w:rsidR="007B1A43" w:rsidRPr="00983A7F">
        <w:rPr>
          <w:sz w:val="24"/>
          <w:szCs w:val="24"/>
        </w:rPr>
        <w:t>________________</w:t>
      </w:r>
      <w:r w:rsidR="00EE0695" w:rsidRPr="00983A7F">
        <w:rPr>
          <w:sz w:val="24"/>
          <w:szCs w:val="24"/>
        </w:rPr>
        <w:t xml:space="preserve"> </w:t>
      </w:r>
      <w:r w:rsidR="00C77973" w:rsidRPr="007E159E">
        <w:rPr>
          <w:sz w:val="24"/>
          <w:szCs w:val="24"/>
        </w:rPr>
        <w:t xml:space="preserve"> </w:t>
      </w:r>
      <w:r w:rsidR="00E2624B" w:rsidRPr="007E159E">
        <w:rPr>
          <w:sz w:val="24"/>
          <w:szCs w:val="24"/>
        </w:rPr>
        <w:t>2023</w:t>
      </w:r>
      <w:r w:rsidR="00C77973" w:rsidRPr="00983A7F">
        <w:rPr>
          <w:sz w:val="24"/>
          <w:szCs w:val="24"/>
        </w:rPr>
        <w:t xml:space="preserve"> </w:t>
      </w:r>
    </w:p>
    <w:p w:rsidR="0074696E" w:rsidRPr="00023773" w:rsidRDefault="0074696E" w:rsidP="00983A7F">
      <w:pPr>
        <w:ind w:firstLine="709"/>
        <w:contextualSpacing/>
        <w:jc w:val="both"/>
        <w:rPr>
          <w:sz w:val="24"/>
          <w:szCs w:val="24"/>
        </w:rPr>
      </w:pPr>
    </w:p>
    <w:p w:rsidR="007424E4" w:rsidRPr="00023773" w:rsidRDefault="00315811" w:rsidP="00983A7F">
      <w:pPr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b/>
          <w:bCs/>
          <w:sz w:val="24"/>
          <w:szCs w:val="24"/>
        </w:rPr>
        <w:t>Муниципальное казенное учреждение</w:t>
      </w:r>
      <w:r w:rsidRPr="00023773">
        <w:rPr>
          <w:b/>
          <w:bCs/>
          <w:color w:val="FF0000"/>
          <w:sz w:val="24"/>
          <w:szCs w:val="24"/>
        </w:rPr>
        <w:t xml:space="preserve"> </w:t>
      </w:r>
      <w:r w:rsidRPr="00023773">
        <w:rPr>
          <w:b/>
          <w:bCs/>
          <w:sz w:val="24"/>
          <w:szCs w:val="24"/>
        </w:rPr>
        <w:t xml:space="preserve">«Городская среда», </w:t>
      </w:r>
      <w:r w:rsidR="008C2A11" w:rsidRPr="00023773">
        <w:rPr>
          <w:sz w:val="24"/>
          <w:szCs w:val="24"/>
        </w:rPr>
        <w:t xml:space="preserve">в лице </w:t>
      </w:r>
      <w:r w:rsidR="00981F2C" w:rsidRPr="00023773">
        <w:rPr>
          <w:sz w:val="24"/>
          <w:szCs w:val="24"/>
        </w:rPr>
        <w:t xml:space="preserve">директора </w:t>
      </w:r>
      <w:r w:rsidR="00A741C5" w:rsidRPr="00023773">
        <w:rPr>
          <w:sz w:val="24"/>
          <w:szCs w:val="24"/>
        </w:rPr>
        <w:t>Воеводина Василия Анатольевича</w:t>
      </w:r>
      <w:r w:rsidRPr="00023773">
        <w:rPr>
          <w:sz w:val="24"/>
          <w:szCs w:val="24"/>
        </w:rPr>
        <w:t>,</w:t>
      </w:r>
      <w:r w:rsidRPr="00023773">
        <w:rPr>
          <w:b/>
          <w:sz w:val="24"/>
          <w:szCs w:val="24"/>
        </w:rPr>
        <w:t xml:space="preserve"> </w:t>
      </w:r>
      <w:r w:rsidR="008C2A11" w:rsidRPr="00023773">
        <w:rPr>
          <w:sz w:val="24"/>
          <w:szCs w:val="24"/>
        </w:rPr>
        <w:t>действующего</w:t>
      </w:r>
      <w:r w:rsidRPr="00023773">
        <w:rPr>
          <w:sz w:val="24"/>
          <w:szCs w:val="24"/>
        </w:rPr>
        <w:t xml:space="preserve"> на основании </w:t>
      </w:r>
      <w:r w:rsidR="008C2A11" w:rsidRPr="00023773">
        <w:rPr>
          <w:sz w:val="24"/>
          <w:szCs w:val="24"/>
        </w:rPr>
        <w:t>Устава</w:t>
      </w:r>
      <w:r w:rsidRPr="00023773">
        <w:rPr>
          <w:sz w:val="24"/>
          <w:szCs w:val="24"/>
        </w:rPr>
        <w:t xml:space="preserve">, (в дальнейшем именуемое –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) </w:t>
      </w:r>
      <w:r w:rsidR="006140C7" w:rsidRPr="007E159E">
        <w:rPr>
          <w:sz w:val="24"/>
          <w:szCs w:val="24"/>
        </w:rPr>
        <w:t xml:space="preserve">от имени </w:t>
      </w:r>
      <w:r w:rsidR="006140C7" w:rsidRPr="007E159E">
        <w:rPr>
          <w:b/>
          <w:sz w:val="24"/>
          <w:szCs w:val="24"/>
        </w:rPr>
        <w:t xml:space="preserve">Комитета </w:t>
      </w:r>
      <w:r w:rsidR="006140C7" w:rsidRPr="007E159E">
        <w:rPr>
          <w:b/>
          <w:bCs/>
          <w:sz w:val="24"/>
          <w:szCs w:val="24"/>
        </w:rPr>
        <w:t xml:space="preserve">по управлению имуществом и земельным отношениям города Челябинска </w:t>
      </w:r>
      <w:r w:rsidR="006140C7" w:rsidRPr="007E159E">
        <w:rPr>
          <w:sz w:val="24"/>
          <w:szCs w:val="24"/>
        </w:rPr>
        <w:t>с</w:t>
      </w:r>
      <w:r w:rsidR="006140C7" w:rsidRPr="00023773">
        <w:rPr>
          <w:sz w:val="24"/>
          <w:szCs w:val="24"/>
        </w:rPr>
        <w:t xml:space="preserve"> одной стороны</w:t>
      </w:r>
      <w:r w:rsidRPr="00023773">
        <w:rPr>
          <w:sz w:val="24"/>
          <w:szCs w:val="24"/>
        </w:rPr>
        <w:t>, и</w:t>
      </w:r>
      <w:bookmarkStart w:id="1" w:name="n2"/>
      <w:bookmarkEnd w:id="1"/>
      <w:r w:rsidR="006140C7" w:rsidRPr="00023773">
        <w:rPr>
          <w:sz w:val="24"/>
          <w:szCs w:val="24"/>
        </w:rPr>
        <w:t xml:space="preserve">    </w:t>
      </w:r>
      <w:r w:rsidR="009E1151" w:rsidRPr="00023773">
        <w:rPr>
          <w:b/>
          <w:bCs/>
          <w:sz w:val="24"/>
          <w:szCs w:val="24"/>
        </w:rPr>
        <w:t>______</w:t>
      </w:r>
      <w:r w:rsidR="007424E4" w:rsidRPr="00023773">
        <w:rPr>
          <w:sz w:val="24"/>
          <w:szCs w:val="24"/>
        </w:rPr>
        <w:t>, действующего от своего лица,</w:t>
      </w:r>
      <w:r w:rsidR="007424E4" w:rsidRPr="00023773">
        <w:rPr>
          <w:b/>
          <w:bCs/>
          <w:sz w:val="24"/>
          <w:szCs w:val="24"/>
          <w:lang w:eastAsia="ru-RU"/>
        </w:rPr>
        <w:t xml:space="preserve"> </w:t>
      </w:r>
      <w:r w:rsidR="007424E4" w:rsidRPr="00023773">
        <w:rPr>
          <w:bCs/>
          <w:sz w:val="24"/>
          <w:szCs w:val="24"/>
          <w:lang w:eastAsia="ru-RU"/>
        </w:rPr>
        <w:t xml:space="preserve">(в дальнейшем именуемый – </w:t>
      </w:r>
      <w:r w:rsidR="007424E4" w:rsidRPr="00023773">
        <w:rPr>
          <w:b/>
          <w:bCs/>
          <w:sz w:val="24"/>
          <w:szCs w:val="24"/>
          <w:lang w:eastAsia="ru-RU"/>
        </w:rPr>
        <w:t xml:space="preserve">Пользователь) </w:t>
      </w:r>
      <w:r w:rsidR="007424E4" w:rsidRPr="00023773">
        <w:rPr>
          <w:sz w:val="24"/>
          <w:szCs w:val="24"/>
        </w:rPr>
        <w:t xml:space="preserve">с другой стороны, в дальнейшем совместно именуемые – Стороны, заключили настоящий Договор </w:t>
      </w:r>
      <w:r w:rsidR="00983A7F" w:rsidRPr="00023773">
        <w:rPr>
          <w:sz w:val="24"/>
          <w:szCs w:val="24"/>
        </w:rPr>
        <w:br/>
      </w:r>
      <w:r w:rsidR="007424E4" w:rsidRPr="00023773">
        <w:rPr>
          <w:sz w:val="24"/>
          <w:szCs w:val="24"/>
        </w:rPr>
        <w:t>(далее – Договор)</w:t>
      </w:r>
      <w:r w:rsidR="00C004DB" w:rsidRPr="00023773">
        <w:rPr>
          <w:sz w:val="24"/>
          <w:szCs w:val="24"/>
        </w:rPr>
        <w:t xml:space="preserve"> </w:t>
      </w:r>
      <w:r w:rsidR="007424E4" w:rsidRPr="00023773">
        <w:rPr>
          <w:sz w:val="24"/>
          <w:szCs w:val="24"/>
        </w:rPr>
        <w:t>о нижеследующем:</w:t>
      </w:r>
    </w:p>
    <w:p w:rsidR="0074696E" w:rsidRPr="00023773" w:rsidRDefault="00A76B7A" w:rsidP="00983A7F">
      <w:pPr>
        <w:pStyle w:val="6"/>
        <w:numPr>
          <w:ilvl w:val="0"/>
          <w:numId w:val="0"/>
        </w:numPr>
        <w:tabs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firstLine="709"/>
        <w:contextualSpacing/>
        <w:rPr>
          <w:sz w:val="24"/>
          <w:szCs w:val="24"/>
        </w:rPr>
      </w:pPr>
      <w:r w:rsidRPr="00023773">
        <w:rPr>
          <w:sz w:val="24"/>
          <w:szCs w:val="24"/>
          <w:lang w:val="en-US"/>
        </w:rPr>
        <w:t>I</w:t>
      </w:r>
      <w:r w:rsidRPr="00023773">
        <w:rPr>
          <w:sz w:val="24"/>
          <w:szCs w:val="24"/>
        </w:rPr>
        <w:t xml:space="preserve">. </w:t>
      </w:r>
      <w:r w:rsidR="00C004DB" w:rsidRPr="00023773">
        <w:rPr>
          <w:sz w:val="24"/>
          <w:szCs w:val="24"/>
        </w:rPr>
        <w:t>П</w:t>
      </w:r>
      <w:r w:rsidR="0074696E" w:rsidRPr="00023773">
        <w:rPr>
          <w:sz w:val="24"/>
          <w:szCs w:val="24"/>
        </w:rPr>
        <w:t>редмет Договора</w:t>
      </w:r>
    </w:p>
    <w:p w:rsidR="00A76B7A" w:rsidRPr="00023773" w:rsidRDefault="00A76B7A" w:rsidP="00983A7F">
      <w:pPr>
        <w:ind w:firstLine="709"/>
        <w:contextualSpacing/>
        <w:rPr>
          <w:sz w:val="24"/>
          <w:szCs w:val="24"/>
        </w:rPr>
      </w:pPr>
    </w:p>
    <w:p w:rsidR="00394A21" w:rsidRPr="00023773" w:rsidRDefault="00394A21" w:rsidP="00983A7F">
      <w:pPr>
        <w:suppressAutoHyphens w:val="0"/>
        <w:autoSpaceDN w:val="0"/>
        <w:adjustRightInd w:val="0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023773">
        <w:rPr>
          <w:sz w:val="24"/>
          <w:szCs w:val="24"/>
        </w:rPr>
        <w:t xml:space="preserve">1.1. </w:t>
      </w:r>
      <w:r w:rsidRPr="00023773">
        <w:rPr>
          <w:b/>
          <w:sz w:val="24"/>
          <w:szCs w:val="24"/>
        </w:rPr>
        <w:t>Учреждение</w:t>
      </w:r>
      <w:r w:rsidRPr="00023773">
        <w:rPr>
          <w:sz w:val="24"/>
          <w:szCs w:val="24"/>
        </w:rPr>
        <w:t xml:space="preserve"> предоставляет </w:t>
      </w:r>
      <w:r w:rsidRPr="00023773">
        <w:rPr>
          <w:b/>
          <w:sz w:val="24"/>
          <w:szCs w:val="24"/>
        </w:rPr>
        <w:t>Пользователю</w:t>
      </w:r>
      <w:r w:rsidRPr="00023773">
        <w:rPr>
          <w:sz w:val="24"/>
          <w:szCs w:val="24"/>
        </w:rPr>
        <w:t xml:space="preserve"> за плату право на размещение нестационарного торгового объекта </w:t>
      </w:r>
      <w:r w:rsidR="00564387" w:rsidRPr="00023773">
        <w:rPr>
          <w:sz w:val="24"/>
          <w:szCs w:val="24"/>
        </w:rPr>
        <w:t>(далее – НТО)</w:t>
      </w:r>
      <w:r w:rsidRPr="00023773">
        <w:rPr>
          <w:sz w:val="24"/>
          <w:szCs w:val="24"/>
        </w:rPr>
        <w:t xml:space="preserve"> по а</w:t>
      </w:r>
      <w:r w:rsidR="00AC2B1C" w:rsidRPr="00023773">
        <w:rPr>
          <w:sz w:val="24"/>
          <w:szCs w:val="24"/>
        </w:rPr>
        <w:t>дресу:</w:t>
      </w:r>
      <w:r w:rsidR="00830E10" w:rsidRPr="00023773">
        <w:rPr>
          <w:sz w:val="24"/>
          <w:szCs w:val="24"/>
        </w:rPr>
        <w:t xml:space="preserve"> </w:t>
      </w:r>
      <w:r w:rsidR="00830E10" w:rsidRPr="00023773">
        <w:rPr>
          <w:b/>
          <w:sz w:val="24"/>
          <w:szCs w:val="24"/>
        </w:rPr>
        <w:t xml:space="preserve">г. Челябинск, </w:t>
      </w:r>
      <w:r w:rsidR="00747DFF">
        <w:rPr>
          <w:b/>
          <w:sz w:val="24"/>
          <w:szCs w:val="24"/>
        </w:rPr>
        <w:t>Курчатовский</w:t>
      </w:r>
      <w:r w:rsidR="00F0528C">
        <w:rPr>
          <w:b/>
          <w:sz w:val="24"/>
          <w:szCs w:val="24"/>
        </w:rPr>
        <w:t xml:space="preserve"> район, </w:t>
      </w:r>
      <w:r w:rsidR="00747DFF" w:rsidRPr="00747DFF">
        <w:rPr>
          <w:b/>
          <w:sz w:val="24"/>
          <w:szCs w:val="24"/>
        </w:rPr>
        <w:t>Комсомольский пр., ост. "Улица Молдавская" (из центра)</w:t>
      </w:r>
      <w:r w:rsidR="00747DFF">
        <w:rPr>
          <w:b/>
          <w:sz w:val="24"/>
          <w:szCs w:val="24"/>
        </w:rPr>
        <w:t xml:space="preserve"> </w:t>
      </w:r>
      <w:r w:rsidRPr="00023773">
        <w:rPr>
          <w:sz w:val="24"/>
          <w:szCs w:val="24"/>
        </w:rPr>
        <w:t xml:space="preserve">согласно </w:t>
      </w:r>
      <w:r w:rsidR="00E94B6F" w:rsidRPr="00023773">
        <w:rPr>
          <w:bCs/>
          <w:sz w:val="24"/>
          <w:szCs w:val="24"/>
          <w:lang w:eastAsia="ru-RU"/>
        </w:rPr>
        <w:t xml:space="preserve">ситуационному плану (М 1:500) места размещения </w:t>
      </w:r>
      <w:r w:rsidR="009D1E09" w:rsidRPr="00023773">
        <w:rPr>
          <w:bCs/>
          <w:sz w:val="24"/>
          <w:szCs w:val="24"/>
          <w:lang w:eastAsia="ru-RU"/>
        </w:rPr>
        <w:t xml:space="preserve">НТО </w:t>
      </w:r>
      <w:r w:rsidR="009D1E09" w:rsidRPr="00023773">
        <w:rPr>
          <w:sz w:val="24"/>
          <w:szCs w:val="24"/>
        </w:rPr>
        <w:t>(приложение 1)</w:t>
      </w:r>
      <w:r w:rsidRPr="00023773">
        <w:rPr>
          <w:sz w:val="24"/>
          <w:szCs w:val="24"/>
        </w:rPr>
        <w:t>, являюще</w:t>
      </w:r>
      <w:r w:rsidR="00E94B6F" w:rsidRPr="00023773">
        <w:rPr>
          <w:sz w:val="24"/>
          <w:szCs w:val="24"/>
        </w:rPr>
        <w:t>му</w:t>
      </w:r>
      <w:r w:rsidRPr="00023773">
        <w:rPr>
          <w:sz w:val="24"/>
          <w:szCs w:val="24"/>
        </w:rPr>
        <w:t>ся неотъемлемо</w:t>
      </w:r>
      <w:r w:rsidR="009D1E09" w:rsidRPr="00023773">
        <w:rPr>
          <w:sz w:val="24"/>
          <w:szCs w:val="24"/>
        </w:rPr>
        <w:t>й частью Договора</w:t>
      </w:r>
      <w:r w:rsidRPr="00023773">
        <w:rPr>
          <w:sz w:val="24"/>
          <w:szCs w:val="24"/>
        </w:rPr>
        <w:t xml:space="preserve"> (далее – место размещения НТО), при условии соблюдения </w:t>
      </w:r>
      <w:r w:rsidRPr="00023773">
        <w:rPr>
          <w:b/>
          <w:sz w:val="24"/>
          <w:szCs w:val="24"/>
        </w:rPr>
        <w:t>Пользователем</w:t>
      </w:r>
      <w:r w:rsidRPr="00023773">
        <w:rPr>
          <w:sz w:val="24"/>
          <w:szCs w:val="24"/>
        </w:rPr>
        <w:t xml:space="preserve"> следующих требований:</w:t>
      </w:r>
    </w:p>
    <w:p w:rsidR="00747DFF" w:rsidRPr="000F61AE" w:rsidRDefault="00634B7C" w:rsidP="00747DFF">
      <w:pPr>
        <w:widowControl w:val="0"/>
        <w:autoSpaceDN w:val="0"/>
        <w:ind w:firstLine="709"/>
        <w:contextualSpacing/>
        <w:jc w:val="both"/>
        <w:rPr>
          <w:b/>
          <w:color w:val="FFFFFF" w:themeColor="background1"/>
          <w:sz w:val="24"/>
          <w:szCs w:val="24"/>
        </w:rPr>
      </w:pPr>
      <w:r w:rsidRPr="00023773">
        <w:rPr>
          <w:sz w:val="24"/>
          <w:szCs w:val="24"/>
        </w:rPr>
        <w:t>тип</w:t>
      </w:r>
      <w:r w:rsidR="00394A21" w:rsidRPr="00023773">
        <w:rPr>
          <w:sz w:val="24"/>
          <w:szCs w:val="24"/>
        </w:rPr>
        <w:t xml:space="preserve"> и </w:t>
      </w:r>
      <w:r w:rsidRPr="00023773">
        <w:rPr>
          <w:sz w:val="24"/>
          <w:szCs w:val="24"/>
        </w:rPr>
        <w:t>специализация</w:t>
      </w:r>
      <w:r w:rsidR="00394A21" w:rsidRPr="00023773">
        <w:rPr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>(при наличии) НТО</w:t>
      </w:r>
      <w:r w:rsidR="00394A21" w:rsidRPr="00023773">
        <w:rPr>
          <w:sz w:val="24"/>
          <w:szCs w:val="24"/>
        </w:rPr>
        <w:t>:</w:t>
      </w:r>
      <w:r w:rsidR="00A927E4" w:rsidRPr="00023773">
        <w:rPr>
          <w:sz w:val="24"/>
          <w:szCs w:val="24"/>
        </w:rPr>
        <w:t xml:space="preserve"> </w:t>
      </w:r>
      <w:r w:rsidR="00747DFF" w:rsidRPr="00747DFF">
        <w:rPr>
          <w:b/>
          <w:sz w:val="24"/>
          <w:szCs w:val="24"/>
        </w:rPr>
        <w:t>киоск (горячее питание)</w:t>
      </w:r>
      <w:r w:rsidR="00747DFF">
        <w:rPr>
          <w:b/>
          <w:sz w:val="24"/>
          <w:szCs w:val="24"/>
        </w:rPr>
        <w:t>;</w:t>
      </w:r>
    </w:p>
    <w:p w:rsidR="00394A21" w:rsidRPr="00023773" w:rsidRDefault="00511B59" w:rsidP="00747DFF">
      <w:pPr>
        <w:widowControl w:val="0"/>
        <w:autoSpaceDN w:val="0"/>
        <w:ind w:firstLine="709"/>
        <w:contextualSpacing/>
        <w:jc w:val="both"/>
        <w:rPr>
          <w:b/>
          <w:bCs/>
          <w:sz w:val="24"/>
          <w:szCs w:val="24"/>
        </w:rPr>
      </w:pPr>
      <w:r w:rsidRPr="00023773">
        <w:rPr>
          <w:sz w:val="24"/>
          <w:szCs w:val="24"/>
        </w:rPr>
        <w:t xml:space="preserve">предельная </w:t>
      </w:r>
      <w:r w:rsidR="00394A21" w:rsidRPr="00023773">
        <w:rPr>
          <w:sz w:val="24"/>
          <w:szCs w:val="24"/>
        </w:rPr>
        <w:t xml:space="preserve">площадь </w:t>
      </w:r>
      <w:r w:rsidR="00564387" w:rsidRPr="00023773">
        <w:rPr>
          <w:sz w:val="24"/>
          <w:szCs w:val="24"/>
        </w:rPr>
        <w:t>НТО</w:t>
      </w:r>
      <w:r w:rsidR="00394A21" w:rsidRPr="00023773">
        <w:rPr>
          <w:b/>
          <w:sz w:val="24"/>
          <w:szCs w:val="24"/>
        </w:rPr>
        <w:t xml:space="preserve">: </w:t>
      </w:r>
      <w:r w:rsidR="00747DFF">
        <w:rPr>
          <w:b/>
          <w:sz w:val="24"/>
          <w:szCs w:val="24"/>
        </w:rPr>
        <w:t>5</w:t>
      </w:r>
      <w:r w:rsidR="00F0528C">
        <w:rPr>
          <w:b/>
          <w:sz w:val="24"/>
          <w:szCs w:val="24"/>
        </w:rPr>
        <w:t>,</w:t>
      </w:r>
      <w:r w:rsidR="00747DFF">
        <w:rPr>
          <w:b/>
          <w:sz w:val="24"/>
          <w:szCs w:val="24"/>
        </w:rPr>
        <w:t>0</w:t>
      </w:r>
      <w:r w:rsidR="00A741C5" w:rsidRPr="00023773">
        <w:rPr>
          <w:b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кв.</w:t>
      </w:r>
      <w:r w:rsidR="00880BB2" w:rsidRPr="00023773">
        <w:rPr>
          <w:b/>
          <w:bCs/>
          <w:sz w:val="24"/>
          <w:szCs w:val="24"/>
        </w:rPr>
        <w:t xml:space="preserve"> </w:t>
      </w:r>
      <w:r w:rsidR="000F397E" w:rsidRPr="00023773">
        <w:rPr>
          <w:b/>
          <w:bCs/>
          <w:sz w:val="24"/>
          <w:szCs w:val="24"/>
        </w:rPr>
        <w:t>м</w:t>
      </w:r>
      <w:r w:rsidR="00634B7C" w:rsidRPr="00023773">
        <w:rPr>
          <w:bCs/>
          <w:sz w:val="24"/>
          <w:szCs w:val="24"/>
        </w:rPr>
        <w:t>;</w:t>
      </w:r>
      <w:r w:rsidR="00394A21" w:rsidRPr="00023773">
        <w:rPr>
          <w:bCs/>
          <w:sz w:val="24"/>
          <w:szCs w:val="24"/>
        </w:rPr>
        <w:t xml:space="preserve"> </w:t>
      </w:r>
    </w:p>
    <w:p w:rsidR="00394A21" w:rsidRPr="00023773" w:rsidRDefault="00634B7C" w:rsidP="00983A7F">
      <w:pPr>
        <w:pStyle w:val="23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23773">
        <w:rPr>
          <w:bCs/>
          <w:sz w:val="24"/>
          <w:szCs w:val="24"/>
        </w:rPr>
        <w:t xml:space="preserve">ТЭП (типовой эскизный проект) </w:t>
      </w:r>
      <w:r w:rsidR="00366676" w:rsidRPr="00023773">
        <w:rPr>
          <w:bCs/>
          <w:sz w:val="24"/>
          <w:szCs w:val="24"/>
        </w:rPr>
        <w:t xml:space="preserve">НТО </w:t>
      </w:r>
      <w:r w:rsidRPr="00023773">
        <w:rPr>
          <w:bCs/>
          <w:sz w:val="24"/>
          <w:szCs w:val="24"/>
        </w:rPr>
        <w:t>№ ___</w:t>
      </w:r>
      <w:r w:rsidR="00564387" w:rsidRPr="00023773">
        <w:rPr>
          <w:bCs/>
          <w:sz w:val="24"/>
          <w:szCs w:val="24"/>
        </w:rPr>
        <w:t>___</w:t>
      </w:r>
      <w:r w:rsidRPr="00023773">
        <w:rPr>
          <w:bCs/>
          <w:sz w:val="24"/>
          <w:szCs w:val="24"/>
        </w:rPr>
        <w:t>_____</w:t>
      </w:r>
      <w:r w:rsidR="008005F7" w:rsidRPr="00023773">
        <w:rPr>
          <w:bCs/>
          <w:sz w:val="24"/>
          <w:szCs w:val="24"/>
        </w:rPr>
        <w:t xml:space="preserve"> (далее ТЭП)</w:t>
      </w:r>
      <w:ins w:id="2" w:author="СП" w:date="2023-03-24T14:08:00Z">
        <w:r w:rsidR="001B08E6" w:rsidRPr="00023773">
          <w:rPr>
            <w:bCs/>
            <w:sz w:val="24"/>
            <w:szCs w:val="24"/>
          </w:rPr>
          <w:t xml:space="preserve"> </w:t>
        </w:r>
      </w:ins>
      <w:r w:rsidR="001B08E6" w:rsidRPr="007E159E">
        <w:rPr>
          <w:bCs/>
          <w:sz w:val="24"/>
          <w:szCs w:val="24"/>
        </w:rPr>
        <w:t>либо иной ТЭП, соответствующего типа, предельная площадь которого не превышает площадь</w:t>
      </w:r>
      <w:r w:rsidR="00A76789" w:rsidRPr="007E159E">
        <w:rPr>
          <w:bCs/>
          <w:sz w:val="24"/>
          <w:szCs w:val="24"/>
        </w:rPr>
        <w:t>,</w:t>
      </w:r>
      <w:r w:rsidR="001B08E6" w:rsidRPr="007E159E">
        <w:rPr>
          <w:bCs/>
          <w:sz w:val="24"/>
          <w:szCs w:val="24"/>
        </w:rPr>
        <w:t xml:space="preserve"> установленную предметом аукциона</w:t>
      </w:r>
      <w:r w:rsidRPr="007E159E">
        <w:rPr>
          <w:bCs/>
          <w:sz w:val="24"/>
          <w:szCs w:val="24"/>
        </w:rPr>
        <w:t>,</w:t>
      </w:r>
      <w:r w:rsidR="001B08E6" w:rsidRPr="00023773">
        <w:rPr>
          <w:bCs/>
          <w:sz w:val="24"/>
          <w:szCs w:val="24"/>
        </w:rPr>
        <w:t xml:space="preserve"> </w:t>
      </w:r>
      <w:r w:rsidR="00394A21" w:rsidRPr="00023773">
        <w:rPr>
          <w:sz w:val="24"/>
          <w:szCs w:val="24"/>
        </w:rPr>
        <w:t xml:space="preserve">а </w:t>
      </w:r>
      <w:r w:rsidR="00394A21" w:rsidRPr="00023773">
        <w:rPr>
          <w:b/>
          <w:sz w:val="24"/>
          <w:szCs w:val="24"/>
        </w:rPr>
        <w:t>Пользователь</w:t>
      </w:r>
      <w:r w:rsidR="00394A21" w:rsidRPr="00023773">
        <w:rPr>
          <w:sz w:val="24"/>
          <w:szCs w:val="24"/>
        </w:rPr>
        <w:t xml:space="preserve"> обязуется разместить НТО и испол</w:t>
      </w:r>
      <w:r w:rsidR="0099398F" w:rsidRPr="00023773">
        <w:rPr>
          <w:sz w:val="24"/>
          <w:szCs w:val="24"/>
        </w:rPr>
        <w:t>ьзовать место размещения НТО в </w:t>
      </w:r>
      <w:r w:rsidR="00394A21" w:rsidRPr="00023773">
        <w:rPr>
          <w:sz w:val="24"/>
          <w:szCs w:val="24"/>
        </w:rPr>
        <w:t>течение срока действия Договора на условиях и в порядке, предусмотренных законодательством, условиями Договора.</w:t>
      </w:r>
    </w:p>
    <w:p w:rsidR="00233C01" w:rsidRPr="00023773" w:rsidRDefault="00233C01" w:rsidP="008E4592">
      <w:pPr>
        <w:suppressAutoHyphens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23773">
        <w:rPr>
          <w:sz w:val="24"/>
          <w:szCs w:val="24"/>
        </w:rPr>
        <w:t xml:space="preserve">1.2. Место размещения </w:t>
      </w:r>
      <w:r w:rsidR="00393EBA" w:rsidRPr="00023773">
        <w:rPr>
          <w:sz w:val="24"/>
          <w:szCs w:val="24"/>
        </w:rPr>
        <w:t>НТО определено в соответствии с</w:t>
      </w:r>
      <w:r w:rsidR="002343B1" w:rsidRPr="00023773">
        <w:rPr>
          <w:sz w:val="24"/>
          <w:szCs w:val="24"/>
        </w:rPr>
        <w:t>о строкой №</w:t>
      </w:r>
      <w:r w:rsidR="00900C3E" w:rsidRPr="00023773">
        <w:rPr>
          <w:sz w:val="24"/>
          <w:szCs w:val="24"/>
        </w:rPr>
        <w:t xml:space="preserve"> </w:t>
      </w:r>
      <w:r w:rsidR="00747DFF">
        <w:rPr>
          <w:b/>
          <w:sz w:val="24"/>
          <w:szCs w:val="24"/>
        </w:rPr>
        <w:t>61</w:t>
      </w:r>
      <w:r w:rsidR="00A741C5" w:rsidRPr="00F0528C">
        <w:rPr>
          <w:b/>
          <w:sz w:val="24"/>
          <w:szCs w:val="24"/>
        </w:rPr>
        <w:t xml:space="preserve"> </w:t>
      </w:r>
      <w:r w:rsidR="00393EBA" w:rsidRPr="00023773">
        <w:rPr>
          <w:sz w:val="24"/>
          <w:szCs w:val="24"/>
        </w:rPr>
        <w:t xml:space="preserve">раздела </w:t>
      </w:r>
      <w:r w:rsidR="00393EBA" w:rsidRPr="00747DFF">
        <w:rPr>
          <w:b/>
          <w:sz w:val="24"/>
          <w:szCs w:val="24"/>
        </w:rPr>
        <w:t>«</w:t>
      </w:r>
      <w:r w:rsidR="00747DFF" w:rsidRPr="00747DFF">
        <w:rPr>
          <w:b/>
          <w:sz w:val="24"/>
          <w:szCs w:val="24"/>
        </w:rPr>
        <w:t>Курчатовский</w:t>
      </w:r>
      <w:r w:rsidR="00393EBA" w:rsidRPr="00747DFF">
        <w:rPr>
          <w:b/>
          <w:sz w:val="24"/>
          <w:szCs w:val="24"/>
        </w:rPr>
        <w:t xml:space="preserve"> район»</w:t>
      </w:r>
      <w:r w:rsidRPr="00023773">
        <w:rPr>
          <w:sz w:val="24"/>
          <w:szCs w:val="24"/>
        </w:rPr>
        <w:t xml:space="preserve"> </w:t>
      </w:r>
      <w:r w:rsidR="00366676" w:rsidRPr="00023773">
        <w:rPr>
          <w:sz w:val="24"/>
          <w:szCs w:val="24"/>
        </w:rPr>
        <w:t xml:space="preserve">в </w:t>
      </w:r>
      <w:r w:rsidRPr="00023773">
        <w:rPr>
          <w:sz w:val="24"/>
          <w:szCs w:val="24"/>
        </w:rPr>
        <w:t>Схем</w:t>
      </w:r>
      <w:r w:rsidR="00366676" w:rsidRPr="00023773">
        <w:rPr>
          <w:sz w:val="24"/>
          <w:szCs w:val="24"/>
        </w:rPr>
        <w:t>е</w:t>
      </w:r>
      <w:r w:rsidRPr="00023773">
        <w:rPr>
          <w:sz w:val="24"/>
          <w:szCs w:val="24"/>
        </w:rPr>
        <w:t xml:space="preserve"> размещения нестационарных торговых объектов на территории города Челябинска, утвержденной постановлением Администрации города Челябинска </w:t>
      </w:r>
      <w:r w:rsidRPr="007E159E">
        <w:rPr>
          <w:sz w:val="24"/>
          <w:szCs w:val="24"/>
        </w:rPr>
        <w:t>от</w:t>
      </w:r>
      <w:r w:rsidR="00983A7F" w:rsidRPr="007E159E">
        <w:rPr>
          <w:sz w:val="24"/>
          <w:szCs w:val="24"/>
        </w:rPr>
        <w:t> </w:t>
      </w:r>
      <w:r w:rsidR="008E4592" w:rsidRPr="007E159E">
        <w:rPr>
          <w:sz w:val="24"/>
          <w:szCs w:val="24"/>
        </w:rPr>
        <w:t>21.09.2022 № 516-п</w:t>
      </w:r>
      <w:r w:rsidR="00FF549E" w:rsidRPr="007E159E">
        <w:rPr>
          <w:sz w:val="24"/>
          <w:szCs w:val="24"/>
        </w:rPr>
        <w:t>.</w:t>
      </w:r>
    </w:p>
    <w:p w:rsidR="005B6DF4" w:rsidRPr="00983A7F" w:rsidRDefault="005B6DF4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023773">
        <w:rPr>
          <w:bCs/>
          <w:sz w:val="24"/>
          <w:szCs w:val="24"/>
        </w:rPr>
        <w:t>1.3. Настоящий Договор заключен на основании</w:t>
      </w:r>
      <w:r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bCs/>
          <w:sz w:val="24"/>
          <w:szCs w:val="24"/>
        </w:rPr>
        <w:t>протокола</w:t>
      </w:r>
      <w:r w:rsidR="00564387" w:rsidRPr="00023773">
        <w:rPr>
          <w:b/>
          <w:bCs/>
          <w:sz w:val="24"/>
          <w:szCs w:val="24"/>
        </w:rPr>
        <w:t xml:space="preserve"> </w:t>
      </w:r>
      <w:r w:rsidR="00564387" w:rsidRPr="00023773">
        <w:rPr>
          <w:sz w:val="24"/>
          <w:szCs w:val="24"/>
        </w:rPr>
        <w:t xml:space="preserve">о результатах аукциона </w:t>
      </w:r>
      <w:r w:rsidR="00DC6A47" w:rsidRPr="00023773">
        <w:rPr>
          <w:sz w:val="24"/>
          <w:szCs w:val="24"/>
        </w:rPr>
        <w:t>на право заключения</w:t>
      </w:r>
      <w:r w:rsidR="00564387" w:rsidRPr="00023773">
        <w:rPr>
          <w:sz w:val="24"/>
          <w:szCs w:val="24"/>
        </w:rPr>
        <w:t xml:space="preserve"> договор</w:t>
      </w:r>
      <w:r w:rsidR="00DC6A47" w:rsidRPr="00023773">
        <w:rPr>
          <w:sz w:val="24"/>
          <w:szCs w:val="24"/>
        </w:rPr>
        <w:t>а</w:t>
      </w:r>
      <w:r w:rsidR="00325DD7" w:rsidRPr="00023773">
        <w:rPr>
          <w:b/>
          <w:bCs/>
          <w:sz w:val="24"/>
          <w:szCs w:val="24"/>
        </w:rPr>
        <w:t xml:space="preserve"> </w:t>
      </w:r>
      <w:r w:rsidR="00634B7C" w:rsidRPr="00023773">
        <w:rPr>
          <w:bCs/>
          <w:sz w:val="24"/>
          <w:szCs w:val="24"/>
        </w:rPr>
        <w:t>на размещение</w:t>
      </w:r>
      <w:r w:rsidR="00634B7C" w:rsidRPr="00983A7F">
        <w:rPr>
          <w:bCs/>
          <w:sz w:val="24"/>
          <w:szCs w:val="24"/>
        </w:rPr>
        <w:t xml:space="preserve"> НТО</w:t>
      </w:r>
      <w:r w:rsidR="00DC6A47" w:rsidRPr="00983A7F">
        <w:rPr>
          <w:bCs/>
          <w:sz w:val="24"/>
          <w:szCs w:val="24"/>
        </w:rPr>
        <w:t xml:space="preserve"> (протокола рассмотрения заявок на</w:t>
      </w:r>
      <w:r w:rsidR="00983A7F">
        <w:rPr>
          <w:bCs/>
          <w:sz w:val="24"/>
          <w:szCs w:val="24"/>
        </w:rPr>
        <w:t> </w:t>
      </w:r>
      <w:r w:rsidR="00DC6A47" w:rsidRPr="00983A7F">
        <w:rPr>
          <w:bCs/>
          <w:sz w:val="24"/>
          <w:szCs w:val="24"/>
        </w:rPr>
        <w:t>участие в аукционе)</w:t>
      </w:r>
      <w:r w:rsidR="00634B7C" w:rsidRPr="00983A7F">
        <w:rPr>
          <w:bCs/>
          <w:sz w:val="24"/>
          <w:szCs w:val="24"/>
        </w:rPr>
        <w:t xml:space="preserve"> </w:t>
      </w:r>
      <w:r w:rsidR="00325DD7" w:rsidRPr="00983A7F">
        <w:rPr>
          <w:bCs/>
          <w:sz w:val="24"/>
          <w:szCs w:val="24"/>
        </w:rPr>
        <w:t>от «__</w:t>
      </w:r>
      <w:proofErr w:type="gramStart"/>
      <w:r w:rsidR="00325DD7" w:rsidRPr="00983A7F">
        <w:rPr>
          <w:bCs/>
          <w:sz w:val="24"/>
          <w:szCs w:val="24"/>
        </w:rPr>
        <w:t>_»_</w:t>
      </w:r>
      <w:proofErr w:type="gramEnd"/>
      <w:r w:rsidR="00325DD7" w:rsidRPr="00983A7F">
        <w:rPr>
          <w:bCs/>
          <w:sz w:val="24"/>
          <w:szCs w:val="24"/>
        </w:rPr>
        <w:t>_</w:t>
      </w:r>
      <w:r w:rsidR="00C004DB" w:rsidRPr="00983A7F">
        <w:rPr>
          <w:bCs/>
          <w:sz w:val="24"/>
          <w:szCs w:val="24"/>
        </w:rPr>
        <w:t>__</w:t>
      </w:r>
      <w:r w:rsidR="00793237" w:rsidRPr="00983A7F">
        <w:rPr>
          <w:bCs/>
          <w:sz w:val="24"/>
          <w:szCs w:val="24"/>
        </w:rPr>
        <w:t>__</w:t>
      </w:r>
      <w:r w:rsidR="00325DD7" w:rsidRPr="00983A7F">
        <w:rPr>
          <w:bCs/>
          <w:sz w:val="24"/>
          <w:szCs w:val="24"/>
        </w:rPr>
        <w:t xml:space="preserve"> 20__</w:t>
      </w:r>
      <w:r w:rsidR="00793237" w:rsidRPr="00983A7F">
        <w:rPr>
          <w:bCs/>
          <w:sz w:val="24"/>
          <w:szCs w:val="24"/>
        </w:rPr>
        <w:t>_</w:t>
      </w:r>
      <w:r w:rsidR="00325DD7" w:rsidRPr="00983A7F">
        <w:rPr>
          <w:bCs/>
          <w:sz w:val="24"/>
          <w:szCs w:val="24"/>
        </w:rPr>
        <w:t xml:space="preserve">_ № </w:t>
      </w:r>
      <w:r w:rsidR="00793237" w:rsidRPr="00983A7F">
        <w:rPr>
          <w:bCs/>
          <w:sz w:val="24"/>
          <w:szCs w:val="24"/>
        </w:rPr>
        <w:t>_________________</w:t>
      </w:r>
      <w:r w:rsidR="007B03A6" w:rsidRPr="00983A7F">
        <w:rPr>
          <w:bCs/>
          <w:sz w:val="24"/>
          <w:szCs w:val="24"/>
        </w:rPr>
        <w:t>.</w:t>
      </w:r>
    </w:p>
    <w:p w:rsidR="005B6DF4" w:rsidRPr="00983A7F" w:rsidRDefault="005B6DF4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1.4. Срок действия Договора:</w:t>
      </w:r>
      <w:r w:rsidR="00F30696" w:rsidRPr="00983A7F">
        <w:rPr>
          <w:sz w:val="24"/>
          <w:szCs w:val="24"/>
        </w:rPr>
        <w:t xml:space="preserve"> с «___» _____ 20___ по «__</w:t>
      </w:r>
      <w:proofErr w:type="gramStart"/>
      <w:r w:rsidR="00F30696" w:rsidRPr="00983A7F">
        <w:rPr>
          <w:sz w:val="24"/>
          <w:szCs w:val="24"/>
        </w:rPr>
        <w:t>_»_</w:t>
      </w:r>
      <w:proofErr w:type="gramEnd"/>
      <w:r w:rsidR="00F30696" w:rsidRPr="00983A7F">
        <w:rPr>
          <w:sz w:val="24"/>
          <w:szCs w:val="24"/>
        </w:rPr>
        <w:t>___ 20___</w:t>
      </w:r>
      <w:r w:rsidRPr="00983A7F">
        <w:rPr>
          <w:sz w:val="24"/>
          <w:szCs w:val="24"/>
        </w:rPr>
        <w:t>.</w:t>
      </w:r>
    </w:p>
    <w:p w:rsidR="00FB31D2" w:rsidRPr="00983A7F" w:rsidRDefault="00FB31D2" w:rsidP="00983A7F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6"/>
        <w:numPr>
          <w:ilvl w:val="0"/>
          <w:numId w:val="0"/>
        </w:numPr>
        <w:tabs>
          <w:tab w:val="left" w:pos="2410"/>
          <w:tab w:val="left" w:pos="2835"/>
        </w:tabs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Платежи и расчеты по Договору</w:t>
      </w:r>
    </w:p>
    <w:p w:rsidR="007D3EDC" w:rsidRPr="00B62F25" w:rsidRDefault="0074696E" w:rsidP="00983A7F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2.1. </w:t>
      </w:r>
      <w:r w:rsidR="00374949" w:rsidRPr="00B62F25">
        <w:rPr>
          <w:sz w:val="24"/>
          <w:szCs w:val="24"/>
        </w:rPr>
        <w:t>Е</w:t>
      </w:r>
      <w:r w:rsidR="00DB2D19" w:rsidRPr="00B62F25">
        <w:rPr>
          <w:sz w:val="24"/>
          <w:szCs w:val="24"/>
        </w:rPr>
        <w:t xml:space="preserve">жегодный </w:t>
      </w:r>
      <w:r w:rsidR="00D736CA" w:rsidRPr="00B62F25">
        <w:rPr>
          <w:sz w:val="24"/>
          <w:szCs w:val="24"/>
        </w:rPr>
        <w:t xml:space="preserve">размер </w:t>
      </w:r>
      <w:r w:rsidR="00DB2D19" w:rsidRPr="00B62F25">
        <w:rPr>
          <w:sz w:val="24"/>
          <w:szCs w:val="24"/>
        </w:rPr>
        <w:t xml:space="preserve">платы за размещение НТО </w:t>
      </w:r>
      <w:r w:rsidR="00374949" w:rsidRPr="00B62F25">
        <w:rPr>
          <w:sz w:val="24"/>
          <w:szCs w:val="24"/>
        </w:rPr>
        <w:t xml:space="preserve">устанавливается </w:t>
      </w:r>
      <w:r w:rsidR="00750E00" w:rsidRPr="00B62F25">
        <w:rPr>
          <w:sz w:val="24"/>
          <w:szCs w:val="24"/>
        </w:rPr>
        <w:t>в соответствии с протоколом о результатах аукциона (протокол</w:t>
      </w:r>
      <w:r w:rsidR="00445354" w:rsidRPr="00B62F25">
        <w:rPr>
          <w:sz w:val="24"/>
          <w:szCs w:val="24"/>
        </w:rPr>
        <w:t>ом</w:t>
      </w:r>
      <w:r w:rsidR="00750E00" w:rsidRPr="00B62F25">
        <w:rPr>
          <w:sz w:val="24"/>
          <w:szCs w:val="24"/>
        </w:rPr>
        <w:t xml:space="preserve"> рассмотрения заявок на участие в аукционе)</w:t>
      </w:r>
      <w:r w:rsidR="00445354" w:rsidRPr="00B62F25">
        <w:rPr>
          <w:sz w:val="24"/>
          <w:szCs w:val="24"/>
        </w:rPr>
        <w:t xml:space="preserve"> </w:t>
      </w:r>
      <w:r w:rsidR="00445354" w:rsidRPr="00B62F25">
        <w:rPr>
          <w:bCs/>
          <w:sz w:val="24"/>
          <w:szCs w:val="24"/>
        </w:rPr>
        <w:t>от «__</w:t>
      </w:r>
      <w:proofErr w:type="gramStart"/>
      <w:r w:rsidR="00445354" w:rsidRPr="00B62F25">
        <w:rPr>
          <w:bCs/>
          <w:sz w:val="24"/>
          <w:szCs w:val="24"/>
        </w:rPr>
        <w:t>_»_</w:t>
      </w:r>
      <w:proofErr w:type="gramEnd"/>
      <w:r w:rsidR="00445354" w:rsidRPr="00B62F25">
        <w:rPr>
          <w:bCs/>
          <w:sz w:val="24"/>
          <w:szCs w:val="24"/>
        </w:rPr>
        <w:t>_____ 20____ № _________________.</w:t>
      </w:r>
      <w:r w:rsidR="00DB2D19" w:rsidRPr="00B62F25">
        <w:rPr>
          <w:sz w:val="24"/>
          <w:szCs w:val="24"/>
        </w:rPr>
        <w:t xml:space="preserve"> в</w:t>
      </w:r>
      <w:r w:rsidR="008E4592" w:rsidRPr="00B62F25">
        <w:rPr>
          <w:sz w:val="24"/>
          <w:szCs w:val="24"/>
        </w:rPr>
        <w:t> </w:t>
      </w:r>
      <w:r w:rsidR="00DB2D19" w:rsidRPr="00B62F25">
        <w:rPr>
          <w:sz w:val="24"/>
          <w:szCs w:val="24"/>
        </w:rPr>
        <w:t xml:space="preserve">размере </w:t>
      </w:r>
      <w:r w:rsidR="00750E00" w:rsidRPr="00B62F25">
        <w:rPr>
          <w:sz w:val="24"/>
          <w:szCs w:val="24"/>
        </w:rPr>
        <w:t xml:space="preserve"> __________ (_________________________) рублей_____ копеек</w:t>
      </w:r>
      <w:r w:rsidR="007D3EDC" w:rsidRPr="00B62F25">
        <w:rPr>
          <w:sz w:val="24"/>
          <w:szCs w:val="24"/>
        </w:rPr>
        <w:t>.</w:t>
      </w:r>
    </w:p>
    <w:p w:rsidR="00374949" w:rsidRPr="00B62F25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2.2. Задаток в </w:t>
      </w:r>
      <w:proofErr w:type="gramStart"/>
      <w:r w:rsidRPr="00B62F25">
        <w:rPr>
          <w:sz w:val="24"/>
          <w:szCs w:val="24"/>
        </w:rPr>
        <w:t>размере  _</w:t>
      </w:r>
      <w:proofErr w:type="gramEnd"/>
      <w:r w:rsidRPr="00B62F25">
        <w:rPr>
          <w:sz w:val="24"/>
          <w:szCs w:val="24"/>
        </w:rPr>
        <w:t>__________ ( ____________ ) рублей ___ копеек, внесенный Пользователем для участия в аукционе на право заключения Договора, засчитывается в счет исполнения обязательств Пользователя по оплате по Договору.</w:t>
      </w:r>
    </w:p>
    <w:p w:rsidR="007E159E" w:rsidRPr="00B62F25" w:rsidRDefault="00374949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>2.3.</w:t>
      </w:r>
      <w:r w:rsidR="006140C7" w:rsidRPr="00B62F25">
        <w:rPr>
          <w:sz w:val="24"/>
          <w:szCs w:val="24"/>
        </w:rPr>
        <w:t xml:space="preserve">За предоставленное право на размещение НТО </w:t>
      </w:r>
      <w:r w:rsidR="006140C7" w:rsidRPr="00B62F25">
        <w:rPr>
          <w:b/>
          <w:sz w:val="24"/>
          <w:szCs w:val="24"/>
        </w:rPr>
        <w:t>Пользователь</w:t>
      </w:r>
      <w:r w:rsidR="006140C7" w:rsidRPr="00B62F25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</w:t>
      </w:r>
      <w:r w:rsidR="00B62F25" w:rsidRPr="00B62F25">
        <w:rPr>
          <w:sz w:val="24"/>
          <w:szCs w:val="24"/>
        </w:rPr>
        <w:t xml:space="preserve"> (приложение 2)</w:t>
      </w:r>
      <w:r w:rsidR="006140C7" w:rsidRPr="00B62F25">
        <w:rPr>
          <w:sz w:val="24"/>
          <w:szCs w:val="24"/>
        </w:rPr>
        <w:t>.</w:t>
      </w:r>
    </w:p>
    <w:p w:rsidR="006140C7" w:rsidRPr="00B62F25" w:rsidRDefault="006140C7" w:rsidP="007E159E">
      <w:pPr>
        <w:pStyle w:val="211"/>
        <w:ind w:firstLine="709"/>
        <w:contextualSpacing/>
        <w:rPr>
          <w:sz w:val="24"/>
          <w:szCs w:val="24"/>
        </w:rPr>
      </w:pPr>
      <w:r w:rsidRPr="00B62F25">
        <w:rPr>
          <w:sz w:val="24"/>
          <w:szCs w:val="24"/>
        </w:rPr>
        <w:t xml:space="preserve">Плата за первый год в полном объеме вносится не позднее 15 дней со дня заключения Договора.  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 xml:space="preserve">2.4. Плата по Договору вносится Пользователем отдельным платежным документом с указанием реквизитов Договора, назначения платежа, путем перечисления денежных средств </w:t>
      </w:r>
      <w:r w:rsidRPr="00D736CA">
        <w:rPr>
          <w:sz w:val="24"/>
          <w:szCs w:val="24"/>
        </w:rPr>
        <w:lastRenderedPageBreak/>
        <w:t>на счет Учреждения, указанный в расчете платы по Договору, являющемся неотъемлемой</w:t>
      </w:r>
      <w:r w:rsidR="00D736CA">
        <w:rPr>
          <w:sz w:val="24"/>
          <w:szCs w:val="24"/>
        </w:rPr>
        <w:t xml:space="preserve"> частью Договора (приложение 2).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2.5. Датой оплаты Пользователем платежей, указанных в настоящем разделе, считается дата поступления денежных средств на счет Учреждения.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2.6. В случае, если Пользователь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374949" w:rsidRPr="00D736CA" w:rsidRDefault="00374949" w:rsidP="00374949">
      <w:pPr>
        <w:pStyle w:val="211"/>
        <w:ind w:firstLine="709"/>
        <w:contextualSpacing/>
        <w:rPr>
          <w:sz w:val="24"/>
          <w:szCs w:val="24"/>
        </w:rPr>
      </w:pPr>
      <w:r w:rsidRPr="00D736CA">
        <w:rPr>
          <w:sz w:val="24"/>
          <w:szCs w:val="24"/>
        </w:rPr>
        <w:t>2.7. При невнесении платы за каждый последующий год в срок, установленный настоящим разделом, Пользователь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Учреждения от Договора в порядке, предусмотренном разделом VII Договора.</w:t>
      </w:r>
    </w:p>
    <w:p w:rsidR="006715F2" w:rsidRPr="00D736CA" w:rsidRDefault="006715F2" w:rsidP="00983A7F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D736CA">
        <w:rPr>
          <w:sz w:val="24"/>
          <w:szCs w:val="24"/>
        </w:rPr>
        <w:t>2.</w:t>
      </w:r>
      <w:r w:rsidR="00374949" w:rsidRPr="00D736CA">
        <w:rPr>
          <w:sz w:val="24"/>
          <w:szCs w:val="24"/>
        </w:rPr>
        <w:t>8</w:t>
      </w:r>
      <w:r w:rsidRPr="00D736CA">
        <w:rPr>
          <w:sz w:val="24"/>
          <w:szCs w:val="24"/>
        </w:rPr>
        <w:t>. В случае возникновения переплаты (вне зависимости от оснований возникновения) в период действия Договора указанная переплата Пользователю не возвращается, а подлежит зачислению в счет будущих платежных периодов по Договору.</w:t>
      </w:r>
    </w:p>
    <w:p w:rsidR="00E81FD0" w:rsidRPr="00D736CA" w:rsidRDefault="00E81FD0" w:rsidP="00983A7F">
      <w:pPr>
        <w:pStyle w:val="211"/>
        <w:ind w:firstLine="709"/>
        <w:contextualSpacing/>
        <w:rPr>
          <w:sz w:val="24"/>
          <w:szCs w:val="24"/>
        </w:rPr>
      </w:pPr>
    </w:p>
    <w:p w:rsidR="0074696E" w:rsidRPr="00D736CA" w:rsidRDefault="00982059" w:rsidP="00983A7F">
      <w:pPr>
        <w:tabs>
          <w:tab w:val="left" w:pos="567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D736CA">
        <w:rPr>
          <w:b/>
          <w:bCs/>
          <w:sz w:val="24"/>
          <w:szCs w:val="24"/>
          <w:lang w:val="en-US"/>
        </w:rPr>
        <w:t>III</w:t>
      </w:r>
      <w:r w:rsidRPr="00D736CA">
        <w:rPr>
          <w:b/>
          <w:bCs/>
          <w:sz w:val="24"/>
          <w:szCs w:val="24"/>
        </w:rPr>
        <w:t xml:space="preserve">. </w:t>
      </w:r>
      <w:r w:rsidR="0074696E" w:rsidRPr="00D736CA">
        <w:rPr>
          <w:b/>
          <w:bCs/>
          <w:sz w:val="24"/>
          <w:szCs w:val="24"/>
        </w:rPr>
        <w:t>Условия предоставления права на размещение НТО</w:t>
      </w:r>
    </w:p>
    <w:p w:rsidR="00C004DB" w:rsidRPr="00D736CA" w:rsidRDefault="00C004DB" w:rsidP="00983A7F">
      <w:pPr>
        <w:tabs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 Условия предоставления права на размещение НТО: 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 xml:space="preserve">3.1.1. эксплуатация НТО, указанного в </w:t>
      </w:r>
      <w:r w:rsidR="009379C0" w:rsidRPr="00983A7F">
        <w:rPr>
          <w:rFonts w:ascii="Times New Roman" w:hAnsi="Times New Roman" w:cs="Times New Roman"/>
          <w:sz w:val="24"/>
          <w:szCs w:val="24"/>
        </w:rPr>
        <w:t xml:space="preserve">пункте </w:t>
      </w:r>
      <w:r w:rsidRPr="00983A7F">
        <w:rPr>
          <w:rFonts w:ascii="Times New Roman" w:hAnsi="Times New Roman" w:cs="Times New Roman"/>
          <w:sz w:val="24"/>
          <w:szCs w:val="24"/>
        </w:rPr>
        <w:t>1.1. Договора;</w:t>
      </w:r>
    </w:p>
    <w:p w:rsidR="0074696E" w:rsidRPr="00983A7F" w:rsidRDefault="0074696E" w:rsidP="00983A7F">
      <w:pPr>
        <w:tabs>
          <w:tab w:val="left" w:pos="2410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3.1.2. эксплуатация НТО в соответствии со Схемой размещения нестационарных торговых объектов, утвержденной правовым актом </w:t>
      </w:r>
      <w:r w:rsidR="00E221F3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>дминистрации города</w:t>
      </w:r>
      <w:r w:rsidR="00B76513" w:rsidRPr="00983A7F">
        <w:rPr>
          <w:sz w:val="24"/>
          <w:szCs w:val="24"/>
        </w:rPr>
        <w:t xml:space="preserve"> Челябинска</w:t>
      </w:r>
      <w:r w:rsidRPr="00983A7F">
        <w:rPr>
          <w:sz w:val="24"/>
          <w:szCs w:val="24"/>
        </w:rPr>
        <w:t>, а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также </w:t>
      </w:r>
      <w:r w:rsidR="009379C0" w:rsidRPr="00983A7F">
        <w:rPr>
          <w:sz w:val="24"/>
          <w:szCs w:val="24"/>
        </w:rPr>
        <w:t>местом размещения НТО</w:t>
      </w:r>
      <w:r w:rsidRPr="00983A7F">
        <w:rPr>
          <w:sz w:val="24"/>
          <w:szCs w:val="24"/>
        </w:rPr>
        <w:t>;</w:t>
      </w:r>
    </w:p>
    <w:p w:rsidR="0074696E" w:rsidRPr="00983A7F" w:rsidRDefault="001B3CB4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3.1.3. изменение места размещения</w:t>
      </w:r>
      <w:r w:rsidR="00B76513" w:rsidRPr="00983A7F">
        <w:rPr>
          <w:rFonts w:ascii="Times New Roman" w:hAnsi="Times New Roman" w:cs="Times New Roman"/>
          <w:sz w:val="24"/>
          <w:szCs w:val="24"/>
        </w:rPr>
        <w:t xml:space="preserve"> НТО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, </w:t>
      </w:r>
      <w:r w:rsidR="00931EBB" w:rsidRPr="00983A7F">
        <w:rPr>
          <w:rFonts w:ascii="Times New Roman" w:hAnsi="Times New Roman" w:cs="Times New Roman"/>
          <w:sz w:val="24"/>
          <w:szCs w:val="24"/>
        </w:rPr>
        <w:t xml:space="preserve">предельной 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="00F65A45" w:rsidRPr="00983A7F">
        <w:rPr>
          <w:rFonts w:ascii="Times New Roman" w:hAnsi="Times New Roman" w:cs="Times New Roman"/>
          <w:sz w:val="24"/>
          <w:szCs w:val="24"/>
        </w:rPr>
        <w:t>типа</w:t>
      </w:r>
      <w:r w:rsidRPr="00983A7F">
        <w:rPr>
          <w:rFonts w:ascii="Times New Roman" w:hAnsi="Times New Roman" w:cs="Times New Roman"/>
          <w:sz w:val="24"/>
          <w:szCs w:val="24"/>
        </w:rPr>
        <w:t xml:space="preserve"> и </w:t>
      </w:r>
      <w:r w:rsidR="00F65A45" w:rsidRPr="00983A7F">
        <w:rPr>
          <w:rFonts w:ascii="Times New Roman" w:hAnsi="Times New Roman" w:cs="Times New Roman"/>
          <w:sz w:val="24"/>
          <w:szCs w:val="24"/>
        </w:rPr>
        <w:t>специализации (при наличии)</w:t>
      </w:r>
      <w:r w:rsidR="0074696E" w:rsidRPr="00983A7F">
        <w:rPr>
          <w:rFonts w:ascii="Times New Roman" w:hAnsi="Times New Roman" w:cs="Times New Roman"/>
          <w:sz w:val="24"/>
          <w:szCs w:val="24"/>
        </w:rPr>
        <w:t xml:space="preserve"> НТО (в </w:t>
      </w:r>
      <w:proofErr w:type="spellStart"/>
      <w:r w:rsidR="0074696E" w:rsidRPr="00983A7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74696E" w:rsidRPr="00983A7F">
        <w:rPr>
          <w:rFonts w:ascii="Times New Roman" w:hAnsi="Times New Roman" w:cs="Times New Roman"/>
          <w:sz w:val="24"/>
          <w:szCs w:val="24"/>
        </w:rPr>
        <w:t>. путем реконструкции, иных изменений) не допускается;</w:t>
      </w:r>
    </w:p>
    <w:p w:rsidR="0074696E" w:rsidRPr="00983A7F" w:rsidRDefault="0074696E" w:rsidP="00983A7F">
      <w:pPr>
        <w:tabs>
          <w:tab w:val="left" w:pos="284"/>
        </w:tabs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3.1.4. </w:t>
      </w:r>
      <w:r w:rsidR="00E94B6F" w:rsidRPr="00983A7F">
        <w:rPr>
          <w:sz w:val="24"/>
          <w:szCs w:val="24"/>
          <w:lang w:eastAsia="ru-RU"/>
        </w:rPr>
        <w:t xml:space="preserve">строительство или реконструкция объектов капитального строительства хозяйствующим субъектом, заключившим договор на размещение </w:t>
      </w:r>
      <w:r w:rsidR="00535C23" w:rsidRPr="00983A7F">
        <w:rPr>
          <w:sz w:val="24"/>
          <w:szCs w:val="24"/>
          <w:lang w:eastAsia="ru-RU"/>
        </w:rPr>
        <w:t>НТО</w:t>
      </w:r>
      <w:r w:rsidR="00E94B6F" w:rsidRPr="00983A7F">
        <w:rPr>
          <w:sz w:val="24"/>
          <w:szCs w:val="24"/>
          <w:lang w:eastAsia="ru-RU"/>
        </w:rPr>
        <w:t xml:space="preserve">, на землях или земельных участках, предназначенных для размещения </w:t>
      </w:r>
      <w:r w:rsidR="00535C23" w:rsidRPr="00983A7F">
        <w:rPr>
          <w:sz w:val="24"/>
          <w:szCs w:val="24"/>
          <w:lang w:eastAsia="ru-RU"/>
        </w:rPr>
        <w:t>НТО</w:t>
      </w:r>
      <w:r w:rsidR="00857BAD" w:rsidRPr="00983A7F">
        <w:rPr>
          <w:sz w:val="24"/>
          <w:szCs w:val="24"/>
          <w:lang w:eastAsia="ru-RU"/>
        </w:rPr>
        <w:t>,</w:t>
      </w:r>
      <w:r w:rsidR="00E94B6F" w:rsidRPr="00983A7F">
        <w:rPr>
          <w:sz w:val="24"/>
          <w:szCs w:val="24"/>
          <w:lang w:eastAsia="ru-RU"/>
        </w:rPr>
        <w:t xml:space="preserve"> не допускается</w:t>
      </w:r>
      <w:r w:rsidRPr="00983A7F">
        <w:rPr>
          <w:sz w:val="24"/>
          <w:szCs w:val="24"/>
        </w:rPr>
        <w:t>;</w:t>
      </w:r>
    </w:p>
    <w:p w:rsidR="0074696E" w:rsidRPr="00983A7F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</w:t>
      </w:r>
      <w:r w:rsidR="00983A7F">
        <w:rPr>
          <w:rFonts w:ascii="Times New Roman" w:hAnsi="Times New Roman" w:cs="Times New Roman"/>
          <w:sz w:val="24"/>
          <w:szCs w:val="24"/>
        </w:rPr>
        <w:t> </w:t>
      </w:r>
      <w:r w:rsidRPr="00983A7F">
        <w:rPr>
          <w:rFonts w:ascii="Times New Roman" w:hAnsi="Times New Roman" w:cs="Times New Roman"/>
          <w:sz w:val="24"/>
          <w:szCs w:val="24"/>
        </w:rPr>
        <w:t xml:space="preserve">Едином государственном реестре </w:t>
      </w:r>
      <w:r w:rsidR="00424432" w:rsidRPr="00983A7F">
        <w:rPr>
          <w:rFonts w:ascii="Times New Roman" w:hAnsi="Times New Roman" w:cs="Times New Roman"/>
          <w:sz w:val="24"/>
          <w:szCs w:val="24"/>
        </w:rPr>
        <w:t>недвижимости</w:t>
      </w:r>
      <w:r w:rsidRPr="00983A7F">
        <w:rPr>
          <w:rFonts w:ascii="Times New Roman" w:hAnsi="Times New Roman" w:cs="Times New Roman"/>
          <w:sz w:val="24"/>
          <w:szCs w:val="24"/>
        </w:rPr>
        <w:t>;</w:t>
      </w:r>
    </w:p>
    <w:p w:rsidR="0074696E" w:rsidRPr="00F53B77" w:rsidRDefault="0074696E" w:rsidP="00983A7F">
      <w:pPr>
        <w:pStyle w:val="210"/>
        <w:tabs>
          <w:tab w:val="left" w:pos="2410"/>
        </w:tabs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F53B77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</w:t>
      </w:r>
      <w:r w:rsidR="007C13D4" w:rsidRPr="00F53B77">
        <w:rPr>
          <w:rFonts w:ascii="Times New Roman" w:hAnsi="Times New Roman" w:cs="Times New Roman"/>
          <w:sz w:val="24"/>
          <w:szCs w:val="24"/>
        </w:rPr>
        <w:t xml:space="preserve"> расположен НТО, не допускается;</w:t>
      </w:r>
    </w:p>
    <w:p w:rsidR="00702880" w:rsidRDefault="007E159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3.1.7</w:t>
      </w:r>
      <w:r w:rsidR="00D419BE" w:rsidRPr="00F53B77">
        <w:rPr>
          <w:sz w:val="24"/>
          <w:szCs w:val="24"/>
          <w:lang w:eastAsia="ru-RU"/>
        </w:rPr>
        <w:t xml:space="preserve">. </w:t>
      </w:r>
      <w:r w:rsidR="00A04609">
        <w:rPr>
          <w:sz w:val="24"/>
          <w:szCs w:val="24"/>
          <w:lang w:eastAsia="ru-RU"/>
        </w:rPr>
        <w:t>р</w:t>
      </w:r>
      <w:r w:rsidR="00B14AF1" w:rsidRPr="00F53B77">
        <w:rPr>
          <w:sz w:val="24"/>
          <w:szCs w:val="24"/>
          <w:lang w:eastAsia="ru-RU"/>
        </w:rPr>
        <w:t xml:space="preserve">азмещенный </w:t>
      </w:r>
      <w:r w:rsidR="00D419BE" w:rsidRPr="00F53B77">
        <w:rPr>
          <w:sz w:val="24"/>
          <w:szCs w:val="24"/>
          <w:lang w:eastAsia="ru-RU"/>
        </w:rPr>
        <w:t>НТО должен соответствовать</w:t>
      </w:r>
      <w:r w:rsidR="00702880" w:rsidRPr="00983A7F">
        <w:rPr>
          <w:sz w:val="24"/>
          <w:szCs w:val="24"/>
          <w:lang w:eastAsia="ru-RU"/>
        </w:rPr>
        <w:t xml:space="preserve"> </w:t>
      </w:r>
      <w:r w:rsidR="008005F7" w:rsidRPr="00983A7F">
        <w:rPr>
          <w:sz w:val="24"/>
          <w:szCs w:val="24"/>
          <w:lang w:eastAsia="ru-RU"/>
        </w:rPr>
        <w:t>ТЭП</w:t>
      </w:r>
      <w:r w:rsidR="00F40786" w:rsidRPr="00983A7F">
        <w:rPr>
          <w:sz w:val="24"/>
          <w:szCs w:val="24"/>
          <w:lang w:eastAsia="ru-RU"/>
        </w:rPr>
        <w:t xml:space="preserve"> № _________</w:t>
      </w:r>
      <w:r w:rsidR="00307876" w:rsidRPr="00983A7F">
        <w:rPr>
          <w:sz w:val="24"/>
          <w:szCs w:val="24"/>
          <w:lang w:eastAsia="ru-RU"/>
        </w:rPr>
        <w:t xml:space="preserve">, </w:t>
      </w:r>
      <w:r w:rsidR="00B14AF1" w:rsidRPr="00983A7F">
        <w:rPr>
          <w:sz w:val="24"/>
          <w:szCs w:val="24"/>
          <w:lang w:eastAsia="ru-RU"/>
        </w:rPr>
        <w:t>разработанному в</w:t>
      </w:r>
      <w:r w:rsidR="00983A7F">
        <w:rPr>
          <w:sz w:val="24"/>
          <w:szCs w:val="24"/>
          <w:lang w:eastAsia="ru-RU"/>
        </w:rPr>
        <w:t> </w:t>
      </w:r>
      <w:r w:rsidR="00F40786" w:rsidRPr="00983A7F">
        <w:rPr>
          <w:sz w:val="24"/>
          <w:szCs w:val="24"/>
          <w:lang w:eastAsia="ru-RU"/>
        </w:rPr>
        <w:t xml:space="preserve">соответствии с дизайн-кодом НТО </w:t>
      </w:r>
      <w:r w:rsidR="00B14AF1" w:rsidRPr="00983A7F">
        <w:rPr>
          <w:sz w:val="24"/>
          <w:szCs w:val="24"/>
          <w:lang w:eastAsia="ru-RU"/>
        </w:rPr>
        <w:t xml:space="preserve">и </w:t>
      </w:r>
      <w:r w:rsidR="00307876" w:rsidRPr="00983A7F">
        <w:rPr>
          <w:sz w:val="24"/>
          <w:szCs w:val="24"/>
          <w:lang w:eastAsia="ru-RU"/>
        </w:rPr>
        <w:t>размещенному на официальном сайте Управления по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>архитектурно-градостроительному проектированию города Челябинска (далее - УАГП г.</w:t>
      </w:r>
      <w:r w:rsidR="00983A7F">
        <w:rPr>
          <w:sz w:val="24"/>
          <w:szCs w:val="24"/>
          <w:lang w:eastAsia="ru-RU"/>
        </w:rPr>
        <w:t> </w:t>
      </w:r>
      <w:r w:rsidR="00307876" w:rsidRPr="00983A7F">
        <w:rPr>
          <w:sz w:val="24"/>
          <w:szCs w:val="24"/>
          <w:lang w:eastAsia="ru-RU"/>
        </w:rPr>
        <w:t xml:space="preserve">Челябинска): </w:t>
      </w:r>
      <w:hyperlink r:id="rId8" w:history="1">
        <w:r w:rsidR="00307876" w:rsidRPr="00983A7F">
          <w:rPr>
            <w:rStyle w:val="a5"/>
            <w:color w:val="auto"/>
            <w:sz w:val="24"/>
            <w:szCs w:val="24"/>
            <w:lang w:eastAsia="ru-RU"/>
          </w:rPr>
          <w:t>www.arch74.ru</w:t>
        </w:r>
      </w:hyperlink>
      <w:r w:rsidR="00702880" w:rsidRPr="00983A7F">
        <w:rPr>
          <w:sz w:val="24"/>
          <w:szCs w:val="24"/>
          <w:lang w:eastAsia="ru-RU"/>
        </w:rPr>
        <w:t>;</w:t>
      </w:r>
    </w:p>
    <w:p w:rsidR="00F53B77" w:rsidRPr="00983A7F" w:rsidRDefault="00F53B77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7E159E">
        <w:rPr>
          <w:sz w:val="24"/>
          <w:szCs w:val="24"/>
          <w:lang w:eastAsia="ru-RU"/>
        </w:rPr>
        <w:t>3.2 Передача или уступка хозяйствующим субъектом прав по договору на размещение НТО третьим лицам не допускается;</w:t>
      </w:r>
    </w:p>
    <w:p w:rsidR="00B732CD" w:rsidRPr="00983A7F" w:rsidRDefault="00B732CD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3.</w:t>
      </w:r>
      <w:r w:rsidR="009A25F6" w:rsidRPr="00983A7F">
        <w:rPr>
          <w:sz w:val="24"/>
          <w:szCs w:val="24"/>
        </w:rPr>
        <w:t>3</w:t>
      </w:r>
      <w:r w:rsidRPr="00983A7F">
        <w:rPr>
          <w:sz w:val="24"/>
          <w:szCs w:val="24"/>
        </w:rPr>
        <w:t>. Право на размещение НТО возникает</w:t>
      </w:r>
      <w:r w:rsidR="007C7886" w:rsidRPr="00983A7F">
        <w:rPr>
          <w:sz w:val="24"/>
          <w:szCs w:val="24"/>
        </w:rPr>
        <w:t xml:space="preserve"> у </w:t>
      </w:r>
      <w:r w:rsidR="007C7886"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</w:t>
      </w:r>
      <w:r w:rsidR="0044025B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дня</w:t>
      </w:r>
      <w:r w:rsidRPr="00983A7F">
        <w:rPr>
          <w:sz w:val="24"/>
          <w:szCs w:val="24"/>
        </w:rPr>
        <w:t xml:space="preserve"> заключения </w:t>
      </w:r>
      <w:r w:rsidR="006853B6" w:rsidRPr="00983A7F">
        <w:rPr>
          <w:sz w:val="24"/>
          <w:szCs w:val="24"/>
        </w:rPr>
        <w:t>Договора, в связи с чем</w:t>
      </w:r>
      <w:r w:rsidRPr="00983A7F">
        <w:rPr>
          <w:sz w:val="24"/>
          <w:szCs w:val="24"/>
        </w:rPr>
        <w:t xml:space="preserve"> акт приема-передачи не составляется.</w:t>
      </w:r>
    </w:p>
    <w:p w:rsidR="00B76513" w:rsidRPr="00983A7F" w:rsidRDefault="00B76513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tabs>
          <w:tab w:val="left" w:pos="0"/>
        </w:tabs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Права и обязанности Пользователя</w:t>
      </w:r>
    </w:p>
    <w:p w:rsidR="00C004DB" w:rsidRPr="00983A7F" w:rsidRDefault="00C004DB" w:rsidP="00983A7F">
      <w:pPr>
        <w:tabs>
          <w:tab w:val="left" w:pos="0"/>
        </w:tabs>
        <w:ind w:firstLine="709"/>
        <w:contextualSpacing/>
        <w:jc w:val="center"/>
        <w:rPr>
          <w:sz w:val="24"/>
          <w:szCs w:val="24"/>
        </w:rPr>
      </w:pPr>
      <w:bookmarkStart w:id="3" w:name="_GoBack"/>
      <w:bookmarkEnd w:id="3"/>
    </w:p>
    <w:p w:rsidR="0074696E" w:rsidRPr="00983A7F" w:rsidRDefault="0074696E" w:rsidP="00983A7F">
      <w:pPr>
        <w:tabs>
          <w:tab w:val="left" w:pos="567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обязан:</w:t>
      </w:r>
    </w:p>
    <w:p w:rsidR="00271A38" w:rsidRPr="00983A7F" w:rsidRDefault="00754FA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4.1.1. </w:t>
      </w:r>
      <w:r w:rsidR="0074696E" w:rsidRPr="00983A7F">
        <w:rPr>
          <w:sz w:val="24"/>
          <w:szCs w:val="24"/>
        </w:rPr>
        <w:t xml:space="preserve">Использовать </w:t>
      </w:r>
      <w:r w:rsidR="002C0A7E" w:rsidRPr="00983A7F">
        <w:rPr>
          <w:sz w:val="24"/>
          <w:szCs w:val="24"/>
        </w:rPr>
        <w:t xml:space="preserve">место размещения </w:t>
      </w:r>
      <w:r w:rsidR="00912A30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 xml:space="preserve"> исключительно в соответствии с целевым назначением и условиями, указанными в разделах </w:t>
      </w:r>
      <w:r w:rsidR="0074696E" w:rsidRPr="00983A7F">
        <w:rPr>
          <w:sz w:val="24"/>
          <w:szCs w:val="24"/>
          <w:lang w:val="en-US"/>
        </w:rPr>
        <w:t>I</w:t>
      </w:r>
      <w:r w:rsidR="0074696E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  <w:lang w:val="en-US"/>
        </w:rPr>
        <w:t>II</w:t>
      </w:r>
      <w:r w:rsidR="0074696E" w:rsidRPr="00983A7F">
        <w:rPr>
          <w:sz w:val="24"/>
          <w:szCs w:val="24"/>
        </w:rPr>
        <w:t xml:space="preserve">, и </w:t>
      </w:r>
      <w:r w:rsidR="0074696E" w:rsidRPr="00983A7F">
        <w:rPr>
          <w:sz w:val="24"/>
          <w:szCs w:val="24"/>
          <w:lang w:val="en-US"/>
        </w:rPr>
        <w:t>III</w:t>
      </w:r>
      <w:r w:rsidR="0074696E" w:rsidRPr="00983A7F">
        <w:rPr>
          <w:sz w:val="24"/>
          <w:szCs w:val="24"/>
        </w:rPr>
        <w:t xml:space="preserve"> Договора</w:t>
      </w:r>
      <w:r w:rsidR="00271A38" w:rsidRPr="00983A7F">
        <w:rPr>
          <w:sz w:val="24"/>
          <w:szCs w:val="24"/>
        </w:rPr>
        <w:t xml:space="preserve">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r w:rsidR="00271A38" w:rsidRPr="00983A7F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="00271A38" w:rsidRPr="00983A7F">
        <w:rPr>
          <w:sz w:val="24"/>
          <w:szCs w:val="24"/>
        </w:rPr>
        <w:t>ами благоустройства территории города Челябинска, а также, в случае необходимости</w:t>
      </w:r>
      <w:r w:rsidR="00316193" w:rsidRPr="00983A7F">
        <w:rPr>
          <w:sz w:val="24"/>
          <w:szCs w:val="24"/>
        </w:rPr>
        <w:t>,</w:t>
      </w:r>
      <w:r w:rsidR="00271A38" w:rsidRPr="00983A7F">
        <w:rPr>
          <w:sz w:val="24"/>
          <w:szCs w:val="24"/>
        </w:rPr>
        <w:t xml:space="preserve"> подключения </w:t>
      </w:r>
      <w:r w:rsidR="00912A30" w:rsidRPr="00983A7F">
        <w:rPr>
          <w:sz w:val="24"/>
          <w:szCs w:val="24"/>
        </w:rPr>
        <w:t>НТО</w:t>
      </w:r>
      <w:r w:rsidR="00271A38" w:rsidRPr="00983A7F">
        <w:rPr>
          <w:sz w:val="24"/>
          <w:szCs w:val="24"/>
        </w:rPr>
        <w:t xml:space="preserve"> к сетям электроснабжения и</w:t>
      </w:r>
      <w:r w:rsidR="00983A7F">
        <w:rPr>
          <w:sz w:val="24"/>
          <w:szCs w:val="24"/>
        </w:rPr>
        <w:t> </w:t>
      </w:r>
      <w:r w:rsidR="00271A38" w:rsidRPr="00983A7F">
        <w:rPr>
          <w:sz w:val="24"/>
          <w:szCs w:val="24"/>
        </w:rPr>
        <w:t>иным инженерным сетям</w:t>
      </w:r>
      <w:r w:rsidR="00521602" w:rsidRPr="00983A7F">
        <w:rPr>
          <w:sz w:val="24"/>
          <w:szCs w:val="24"/>
        </w:rPr>
        <w:t xml:space="preserve"> </w:t>
      </w:r>
      <w:r w:rsidR="0044025B" w:rsidRPr="00983A7F">
        <w:rPr>
          <w:sz w:val="24"/>
          <w:szCs w:val="24"/>
        </w:rPr>
        <w:t>за свой счет.</w:t>
      </w:r>
    </w:p>
    <w:p w:rsidR="0074696E" w:rsidRPr="00983A7F" w:rsidRDefault="0074696E" w:rsidP="00983A7F">
      <w:pPr>
        <w:tabs>
          <w:tab w:val="left" w:pos="142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4.1.2. Своевременно и </w:t>
      </w:r>
      <w:r w:rsidR="005D58AE" w:rsidRPr="00983A7F">
        <w:rPr>
          <w:sz w:val="24"/>
          <w:szCs w:val="24"/>
        </w:rPr>
        <w:t>в полном объеме</w:t>
      </w:r>
      <w:r w:rsidRPr="00983A7F">
        <w:rPr>
          <w:sz w:val="24"/>
          <w:szCs w:val="24"/>
        </w:rPr>
        <w:t xml:space="preserve"> вносит</w:t>
      </w:r>
      <w:r w:rsidR="006853B6" w:rsidRPr="00983A7F">
        <w:rPr>
          <w:sz w:val="24"/>
          <w:szCs w:val="24"/>
        </w:rPr>
        <w:t>ь плату по Договору</w:t>
      </w:r>
      <w:r w:rsidRPr="00983A7F">
        <w:rPr>
          <w:sz w:val="24"/>
          <w:szCs w:val="24"/>
        </w:rPr>
        <w:t>, а также нести расходы, связанные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с перечислением платежей.</w:t>
      </w:r>
    </w:p>
    <w:p w:rsidR="0074696E" w:rsidRPr="00983A7F" w:rsidRDefault="0074696E" w:rsidP="00983A7F">
      <w:pPr>
        <w:pStyle w:val="aa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</w:rPr>
        <w:lastRenderedPageBreak/>
        <w:t xml:space="preserve">4.1.3. По требованию </w:t>
      </w:r>
      <w:r w:rsidR="005D50D1" w:rsidRPr="00983A7F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="006853B6" w:rsidRPr="00983A7F">
        <w:rPr>
          <w:rFonts w:ascii="Times New Roman" w:hAnsi="Times New Roman" w:cs="Times New Roman"/>
          <w:sz w:val="24"/>
          <w:szCs w:val="24"/>
        </w:rPr>
        <w:t xml:space="preserve"> </w:t>
      </w:r>
      <w:r w:rsidRPr="00983A7F">
        <w:rPr>
          <w:rFonts w:ascii="Times New Roman" w:hAnsi="Times New Roman" w:cs="Times New Roman"/>
          <w:sz w:val="24"/>
          <w:szCs w:val="24"/>
        </w:rPr>
        <w:t>проводить сверку оплаты и выполнения условий Договора.</w:t>
      </w:r>
    </w:p>
    <w:p w:rsidR="00316193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</w:t>
      </w:r>
      <w:r w:rsidR="00044C5A" w:rsidRPr="00983A7F">
        <w:rPr>
          <w:sz w:val="24"/>
          <w:szCs w:val="24"/>
        </w:rPr>
        <w:t xml:space="preserve">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</w:t>
      </w:r>
      <w:r w:rsidR="00983A7F">
        <w:rPr>
          <w:bCs/>
          <w:sz w:val="24"/>
          <w:szCs w:val="24"/>
        </w:rPr>
        <w:t> </w:t>
      </w:r>
      <w:r w:rsidR="00044C5A" w:rsidRPr="00983A7F">
        <w:rPr>
          <w:sz w:val="24"/>
          <w:szCs w:val="24"/>
        </w:rPr>
        <w:t xml:space="preserve">организации торговой деятельности, установленные законодательством, а также требования к размещению </w:t>
      </w:r>
      <w:r w:rsidR="00912A30" w:rsidRPr="00983A7F">
        <w:rPr>
          <w:sz w:val="24"/>
          <w:szCs w:val="24"/>
        </w:rPr>
        <w:t>нестационарных торговых о</w:t>
      </w:r>
      <w:r w:rsidR="00044C5A" w:rsidRPr="00983A7F">
        <w:rPr>
          <w:sz w:val="24"/>
          <w:szCs w:val="24"/>
        </w:rPr>
        <w:t>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3B6FF9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 xml:space="preserve">4.1.5. Разместить НТО </w:t>
      </w:r>
      <w:r w:rsidR="003B6FF9" w:rsidRPr="00983A7F">
        <w:rPr>
          <w:sz w:val="24"/>
          <w:szCs w:val="24"/>
          <w:lang w:eastAsia="ru-RU"/>
        </w:rPr>
        <w:t xml:space="preserve">в </w:t>
      </w:r>
      <w:r w:rsidR="003324B3" w:rsidRPr="00983A7F">
        <w:rPr>
          <w:sz w:val="24"/>
          <w:szCs w:val="24"/>
          <w:lang w:eastAsia="ru-RU"/>
        </w:rPr>
        <w:t xml:space="preserve">строгом </w:t>
      </w:r>
      <w:r w:rsidR="003B6FF9" w:rsidRPr="00983A7F">
        <w:rPr>
          <w:sz w:val="24"/>
          <w:szCs w:val="24"/>
          <w:lang w:eastAsia="ru-RU"/>
        </w:rPr>
        <w:t>соответствии с ТЭП, разработанным в соответствии с</w:t>
      </w:r>
      <w:r w:rsidR="00983A7F">
        <w:rPr>
          <w:bCs/>
          <w:sz w:val="24"/>
          <w:szCs w:val="24"/>
        </w:rPr>
        <w:t> </w:t>
      </w:r>
      <w:r w:rsidR="003B6FF9" w:rsidRPr="00983A7F">
        <w:rPr>
          <w:sz w:val="24"/>
          <w:szCs w:val="24"/>
          <w:lang w:eastAsia="ru-RU"/>
        </w:rPr>
        <w:t>дизайн-кодом</w:t>
      </w:r>
      <w:r w:rsidR="006D30F8" w:rsidRPr="00983A7F">
        <w:rPr>
          <w:sz w:val="24"/>
          <w:szCs w:val="24"/>
          <w:lang w:eastAsia="ru-RU"/>
        </w:rPr>
        <w:t>.</w:t>
      </w:r>
    </w:p>
    <w:p w:rsidR="00F20E63" w:rsidRPr="006107FE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4.1.6. Разместить НТО </w:t>
      </w:r>
      <w:r w:rsidR="00CE435E" w:rsidRPr="00B62F25">
        <w:rPr>
          <w:sz w:val="24"/>
          <w:szCs w:val="24"/>
          <w:lang w:eastAsia="ru-RU"/>
        </w:rPr>
        <w:t xml:space="preserve">в соответствии с ТЭП </w:t>
      </w:r>
      <w:r w:rsidRPr="00B62F25">
        <w:rPr>
          <w:sz w:val="24"/>
          <w:szCs w:val="24"/>
        </w:rPr>
        <w:t>в течени</w:t>
      </w:r>
      <w:r w:rsidR="007A64E2" w:rsidRPr="00B62F25">
        <w:rPr>
          <w:sz w:val="24"/>
          <w:szCs w:val="24"/>
        </w:rPr>
        <w:t>е</w:t>
      </w:r>
      <w:r w:rsidRPr="00B62F25">
        <w:rPr>
          <w:sz w:val="24"/>
          <w:szCs w:val="24"/>
        </w:rPr>
        <w:t xml:space="preserve"> </w:t>
      </w:r>
      <w:r w:rsidR="007E159E" w:rsidRPr="00B62F25">
        <w:rPr>
          <w:sz w:val="24"/>
          <w:szCs w:val="24"/>
        </w:rPr>
        <w:t>6</w:t>
      </w:r>
      <w:r w:rsidR="00E30493" w:rsidRPr="00B62F25">
        <w:rPr>
          <w:sz w:val="24"/>
          <w:szCs w:val="24"/>
        </w:rPr>
        <w:t xml:space="preserve"> (</w:t>
      </w:r>
      <w:r w:rsidR="007E159E" w:rsidRPr="00B62F25">
        <w:rPr>
          <w:sz w:val="24"/>
          <w:szCs w:val="24"/>
        </w:rPr>
        <w:t xml:space="preserve">шести) </w:t>
      </w:r>
      <w:r w:rsidRPr="00B62F25">
        <w:rPr>
          <w:sz w:val="24"/>
          <w:szCs w:val="24"/>
        </w:rPr>
        <w:t xml:space="preserve">месяцев со дня </w:t>
      </w:r>
      <w:r w:rsidR="002C0A7E" w:rsidRPr="00B62F25">
        <w:rPr>
          <w:sz w:val="24"/>
          <w:szCs w:val="24"/>
        </w:rPr>
        <w:t>заключения Договора</w:t>
      </w:r>
      <w:r w:rsidR="00F20E63" w:rsidRPr="00B62F25">
        <w:rPr>
          <w:sz w:val="24"/>
          <w:szCs w:val="24"/>
        </w:rPr>
        <w:t>.</w:t>
      </w:r>
      <w:r w:rsidR="006107FE" w:rsidRPr="006107FE">
        <w:rPr>
          <w:sz w:val="24"/>
          <w:szCs w:val="24"/>
        </w:rPr>
        <w:t xml:space="preserve"> </w:t>
      </w:r>
    </w:p>
    <w:p w:rsidR="006F79CF" w:rsidRPr="00983A7F" w:rsidRDefault="00853B62" w:rsidP="00983A7F">
      <w:pPr>
        <w:suppressAutoHyphens w:val="0"/>
        <w:autoSpaceDN w:val="0"/>
        <w:adjustRightInd w:val="0"/>
        <w:ind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983A7F">
        <w:rPr>
          <w:sz w:val="24"/>
          <w:szCs w:val="24"/>
        </w:rPr>
        <w:t xml:space="preserve">4.1.7. </w:t>
      </w:r>
      <w:r w:rsidR="006D30F8" w:rsidRPr="00983A7F">
        <w:rPr>
          <w:sz w:val="24"/>
          <w:szCs w:val="24"/>
          <w:lang w:eastAsia="ru-RU"/>
        </w:rPr>
        <w:t>Не позднее 10 дней после окончания периода для размещения</w:t>
      </w:r>
      <w:r w:rsidR="008005F7" w:rsidRPr="00983A7F">
        <w:rPr>
          <w:sz w:val="24"/>
          <w:szCs w:val="24"/>
          <w:lang w:eastAsia="ru-RU"/>
        </w:rPr>
        <w:t xml:space="preserve"> НТО</w:t>
      </w:r>
      <w:r w:rsidR="006D30F8" w:rsidRPr="00983A7F">
        <w:rPr>
          <w:sz w:val="24"/>
          <w:szCs w:val="24"/>
          <w:lang w:eastAsia="ru-RU"/>
        </w:rPr>
        <w:t xml:space="preserve">, установленного </w:t>
      </w:r>
      <w:r w:rsidR="00E30493" w:rsidRPr="00983A7F">
        <w:rPr>
          <w:sz w:val="24"/>
          <w:szCs w:val="24"/>
          <w:lang w:eastAsia="ru-RU"/>
        </w:rPr>
        <w:t>Договором</w:t>
      </w:r>
      <w:r w:rsidR="006D30F8" w:rsidRPr="00983A7F">
        <w:rPr>
          <w:sz w:val="24"/>
          <w:szCs w:val="24"/>
          <w:lang w:eastAsia="ru-RU"/>
        </w:rPr>
        <w:t>, обра</w:t>
      </w:r>
      <w:r w:rsidR="00E30493" w:rsidRPr="00983A7F">
        <w:rPr>
          <w:sz w:val="24"/>
          <w:szCs w:val="24"/>
          <w:lang w:eastAsia="ru-RU"/>
        </w:rPr>
        <w:t>титься</w:t>
      </w:r>
      <w:r w:rsidR="006D30F8" w:rsidRPr="00983A7F">
        <w:rPr>
          <w:sz w:val="24"/>
          <w:szCs w:val="24"/>
          <w:lang w:eastAsia="ru-RU"/>
        </w:rPr>
        <w:t xml:space="preserve"> в УАГП г. Челябинска с </w:t>
      </w:r>
      <w:hyperlink r:id="rId10" w:history="1">
        <w:r w:rsidR="006D30F8" w:rsidRPr="00983A7F">
          <w:rPr>
            <w:sz w:val="24"/>
            <w:szCs w:val="24"/>
            <w:lang w:eastAsia="ru-RU"/>
          </w:rPr>
          <w:t>заявлением</w:t>
        </w:r>
      </w:hyperlink>
      <w:r w:rsidR="006D30F8" w:rsidRPr="00983A7F">
        <w:rPr>
          <w:sz w:val="24"/>
          <w:szCs w:val="24"/>
          <w:lang w:eastAsia="ru-RU"/>
        </w:rPr>
        <w:t xml:space="preserve"> о выдаче акта соответствия </w:t>
      </w:r>
      <w:r w:rsidR="00E30493" w:rsidRPr="00983A7F">
        <w:rPr>
          <w:sz w:val="24"/>
          <w:szCs w:val="24"/>
          <w:lang w:eastAsia="ru-RU"/>
        </w:rPr>
        <w:t>НТО</w:t>
      </w:r>
      <w:r w:rsidR="006D30F8" w:rsidRPr="00983A7F">
        <w:rPr>
          <w:sz w:val="24"/>
          <w:szCs w:val="24"/>
          <w:lang w:eastAsia="ru-RU"/>
        </w:rPr>
        <w:t xml:space="preserve"> местоположению</w:t>
      </w:r>
      <w:r w:rsidR="005A670C" w:rsidRPr="00983A7F">
        <w:rPr>
          <w:sz w:val="24"/>
          <w:szCs w:val="24"/>
          <w:lang w:eastAsia="ru-RU"/>
        </w:rPr>
        <w:t>,</w:t>
      </w:r>
      <w:r w:rsidR="006D30F8" w:rsidRPr="00983A7F">
        <w:rPr>
          <w:sz w:val="24"/>
          <w:szCs w:val="24"/>
          <w:lang w:eastAsia="ru-RU"/>
        </w:rPr>
        <w:t xml:space="preserve"> предельной площади</w:t>
      </w:r>
      <w:r w:rsidR="005A670C" w:rsidRPr="00983A7F">
        <w:rPr>
          <w:sz w:val="24"/>
          <w:szCs w:val="24"/>
          <w:lang w:eastAsia="ru-RU"/>
        </w:rPr>
        <w:t xml:space="preserve"> и</w:t>
      </w:r>
      <w:r w:rsidR="006D30F8" w:rsidRPr="00983A7F">
        <w:rPr>
          <w:sz w:val="24"/>
          <w:szCs w:val="24"/>
          <w:lang w:eastAsia="ru-RU"/>
        </w:rPr>
        <w:t xml:space="preserve"> </w:t>
      </w:r>
      <w:r w:rsidR="005A670C" w:rsidRPr="00983A7F">
        <w:rPr>
          <w:sz w:val="24"/>
          <w:szCs w:val="24"/>
          <w:lang w:eastAsia="ru-RU"/>
        </w:rPr>
        <w:t>ТЭП (ЭП)</w:t>
      </w:r>
      <w:r w:rsidR="006D30F8" w:rsidRPr="00983A7F">
        <w:rPr>
          <w:sz w:val="24"/>
          <w:szCs w:val="24"/>
          <w:lang w:eastAsia="ru-RU"/>
        </w:rPr>
        <w:t xml:space="preserve">, определенным условиями </w:t>
      </w:r>
      <w:r w:rsidR="00E30493" w:rsidRPr="00983A7F">
        <w:rPr>
          <w:sz w:val="24"/>
          <w:szCs w:val="24"/>
          <w:lang w:eastAsia="ru-RU"/>
        </w:rPr>
        <w:t>Договора</w:t>
      </w:r>
      <w:r w:rsidR="006D30F8" w:rsidRPr="00983A7F">
        <w:rPr>
          <w:sz w:val="24"/>
          <w:szCs w:val="24"/>
          <w:lang w:eastAsia="ru-RU"/>
        </w:rPr>
        <w:t xml:space="preserve"> (дал</w:t>
      </w:r>
      <w:r w:rsidR="00E30493" w:rsidRPr="00983A7F">
        <w:rPr>
          <w:sz w:val="24"/>
          <w:szCs w:val="24"/>
          <w:lang w:eastAsia="ru-RU"/>
        </w:rPr>
        <w:t>ее - Акт соответствия)</w:t>
      </w:r>
      <w:r w:rsidR="006F79CF" w:rsidRPr="00983A7F">
        <w:rPr>
          <w:rFonts w:eastAsia="Calibri"/>
          <w:sz w:val="24"/>
          <w:szCs w:val="24"/>
          <w:lang w:eastAsia="en-US"/>
        </w:rPr>
        <w:t xml:space="preserve">. </w:t>
      </w:r>
    </w:p>
    <w:p w:rsidR="006777C3" w:rsidRPr="00983A7F" w:rsidRDefault="006777C3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983A7F">
        <w:rPr>
          <w:b/>
          <w:sz w:val="24"/>
          <w:szCs w:val="24"/>
          <w:lang w:eastAsia="ru-RU"/>
        </w:rPr>
        <w:t xml:space="preserve">Пользователь </w:t>
      </w:r>
      <w:r w:rsidRPr="00983A7F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  <w:lang w:eastAsia="ru-RU"/>
        </w:rPr>
        <w:t>УАГП г. Челябинска о выдаче Акта соответствия</w:t>
      </w:r>
    </w:p>
    <w:p w:rsidR="0074696E" w:rsidRPr="00983A7F" w:rsidRDefault="0074696E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</w:t>
      </w:r>
      <w:r w:rsidR="008005F7" w:rsidRPr="00983A7F">
        <w:rPr>
          <w:sz w:val="24"/>
          <w:szCs w:val="24"/>
          <w:lang w:eastAsia="ru-RU"/>
        </w:rPr>
        <w:t xml:space="preserve">После установки </w:t>
      </w:r>
      <w:r w:rsidR="008005F7" w:rsidRPr="00983A7F">
        <w:rPr>
          <w:sz w:val="24"/>
          <w:szCs w:val="24"/>
        </w:rPr>
        <w:t>НТО о</w:t>
      </w:r>
      <w:r w:rsidRPr="00983A7F">
        <w:rPr>
          <w:sz w:val="24"/>
          <w:szCs w:val="24"/>
        </w:rPr>
        <w:t xml:space="preserve">беспечить сохранение </w:t>
      </w:r>
      <w:r w:rsidR="008005F7" w:rsidRPr="00983A7F">
        <w:rPr>
          <w:sz w:val="24"/>
          <w:szCs w:val="24"/>
        </w:rPr>
        <w:t xml:space="preserve">его </w:t>
      </w:r>
      <w:r w:rsidRPr="00983A7F">
        <w:rPr>
          <w:sz w:val="24"/>
          <w:szCs w:val="24"/>
        </w:rPr>
        <w:t>внешнего</w:t>
      </w:r>
      <w:r w:rsidR="00963F4C" w:rsidRPr="00983A7F">
        <w:rPr>
          <w:sz w:val="24"/>
          <w:szCs w:val="24"/>
        </w:rPr>
        <w:t xml:space="preserve"> вида</w:t>
      </w:r>
      <w:r w:rsidR="00E30493" w:rsidRPr="00983A7F">
        <w:rPr>
          <w:sz w:val="24"/>
          <w:szCs w:val="24"/>
        </w:rPr>
        <w:t xml:space="preserve"> </w:t>
      </w:r>
      <w:r w:rsidR="00963F4C" w:rsidRPr="00983A7F">
        <w:rPr>
          <w:sz w:val="24"/>
          <w:szCs w:val="24"/>
        </w:rPr>
        <w:t xml:space="preserve">и </w:t>
      </w:r>
      <w:r w:rsidR="00615132" w:rsidRPr="00983A7F">
        <w:rPr>
          <w:sz w:val="24"/>
          <w:szCs w:val="24"/>
        </w:rPr>
        <w:t>соответстви</w:t>
      </w:r>
      <w:r w:rsidR="008005F7" w:rsidRPr="00983A7F">
        <w:rPr>
          <w:sz w:val="24"/>
          <w:szCs w:val="24"/>
        </w:rPr>
        <w:t>е</w:t>
      </w:r>
      <w:r w:rsidR="00963F4C" w:rsidRPr="00983A7F">
        <w:rPr>
          <w:sz w:val="24"/>
          <w:szCs w:val="24"/>
        </w:rPr>
        <w:t xml:space="preserve"> </w:t>
      </w:r>
      <w:r w:rsidR="00615132" w:rsidRPr="00983A7F">
        <w:rPr>
          <w:sz w:val="24"/>
          <w:szCs w:val="24"/>
          <w:lang w:eastAsia="ru-RU"/>
        </w:rPr>
        <w:t xml:space="preserve">ТЭП </w:t>
      </w:r>
      <w:r w:rsidRPr="00983A7F">
        <w:rPr>
          <w:sz w:val="24"/>
          <w:szCs w:val="24"/>
        </w:rPr>
        <w:t>в течение всего срока действия Договора.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4.1.9. </w:t>
      </w:r>
      <w:r w:rsidR="00E221F3" w:rsidRPr="00983A7F">
        <w:rPr>
          <w:sz w:val="24"/>
          <w:szCs w:val="24"/>
        </w:rPr>
        <w:t>Не</w:t>
      </w:r>
      <w:r w:rsidR="0074696E" w:rsidRPr="00983A7F">
        <w:rPr>
          <w:sz w:val="24"/>
          <w:szCs w:val="24"/>
        </w:rPr>
        <w:t xml:space="preserve"> размеща</w:t>
      </w:r>
      <w:r w:rsidR="00E221F3" w:rsidRPr="00983A7F">
        <w:rPr>
          <w:sz w:val="24"/>
          <w:szCs w:val="24"/>
        </w:rPr>
        <w:t>ть самовольно наружную рекламу</w:t>
      </w:r>
      <w:r w:rsidR="0074696E" w:rsidRPr="00983A7F">
        <w:rPr>
          <w:sz w:val="24"/>
          <w:szCs w:val="24"/>
        </w:rPr>
        <w:t>, не устанавливать на НТО контейнеры и иные конструкции, не предусмотренные конструкцией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</w:t>
      </w:r>
      <w:r w:rsidR="00853B62" w:rsidRPr="00983A7F">
        <w:rPr>
          <w:sz w:val="24"/>
          <w:szCs w:val="24"/>
        </w:rPr>
        <w:t>10</w:t>
      </w:r>
      <w:r w:rsidRPr="00983A7F">
        <w:rPr>
          <w:sz w:val="24"/>
          <w:szCs w:val="24"/>
        </w:rPr>
        <w:t xml:space="preserve">. Обеспечить соблюдение санитарных норм и правил, вывоз мусора и иных отходов от ведения торговой деятельности в НТО. 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4.1.11. </w:t>
      </w:r>
      <w:r w:rsidR="0074696E" w:rsidRPr="00983A7F">
        <w:rPr>
          <w:sz w:val="24"/>
          <w:szCs w:val="24"/>
        </w:rPr>
        <w:t>Не допускать загрязнения, захламления места размещения НТО.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4.1.12. </w:t>
      </w:r>
      <w:r w:rsidR="0074696E" w:rsidRPr="00983A7F">
        <w:rPr>
          <w:sz w:val="24"/>
          <w:szCs w:val="24"/>
        </w:rPr>
        <w:t>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4.1.13</w:t>
      </w:r>
      <w:r w:rsidR="0074696E" w:rsidRPr="00983A7F">
        <w:rPr>
          <w:sz w:val="24"/>
          <w:szCs w:val="24"/>
        </w:rPr>
        <w:t>. Строго соблюдать правила торговли и оказания услуг, установленные законодательством.</w:t>
      </w:r>
    </w:p>
    <w:p w:rsidR="0074696E" w:rsidRPr="00983A7F" w:rsidRDefault="008005F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4.1.14. </w:t>
      </w:r>
      <w:r w:rsidR="0074696E" w:rsidRPr="00983A7F">
        <w:rPr>
          <w:sz w:val="24"/>
          <w:szCs w:val="24"/>
        </w:rPr>
        <w:t>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74696E" w:rsidRPr="00983A7F" w:rsidRDefault="00853B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4.1.15</w:t>
      </w:r>
      <w:r w:rsidR="0074696E" w:rsidRPr="00983A7F">
        <w:rPr>
          <w:sz w:val="24"/>
          <w:szCs w:val="24"/>
        </w:rPr>
        <w:t xml:space="preserve">. Обеспечить представителям </w:t>
      </w:r>
      <w:r w:rsidR="00D1039D" w:rsidRPr="00983A7F">
        <w:rPr>
          <w:b/>
          <w:sz w:val="24"/>
          <w:szCs w:val="24"/>
        </w:rPr>
        <w:t>Учреждения</w:t>
      </w:r>
      <w:r w:rsidR="005425B6" w:rsidRPr="00983A7F">
        <w:rPr>
          <w:sz w:val="24"/>
          <w:szCs w:val="24"/>
        </w:rPr>
        <w:t>, структурных подразделений</w:t>
      </w:r>
      <w:r w:rsidR="0074696E" w:rsidRPr="00983A7F">
        <w:rPr>
          <w:sz w:val="24"/>
          <w:szCs w:val="24"/>
        </w:rPr>
        <w:t xml:space="preserve"> </w:t>
      </w:r>
      <w:r w:rsidR="005425B6" w:rsidRPr="00983A7F">
        <w:rPr>
          <w:sz w:val="24"/>
          <w:szCs w:val="24"/>
        </w:rPr>
        <w:t xml:space="preserve">и (или) отраслевых (функциональных) органов </w:t>
      </w:r>
      <w:r w:rsidR="0074696E" w:rsidRPr="00983A7F">
        <w:rPr>
          <w:sz w:val="24"/>
          <w:szCs w:val="24"/>
        </w:rPr>
        <w:t>Администрации города Челябинска</w:t>
      </w:r>
      <w:r w:rsidR="0017340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ины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уполномоченны</w:t>
      </w:r>
      <w:r w:rsidR="005425B6" w:rsidRPr="00983A7F">
        <w:rPr>
          <w:sz w:val="24"/>
          <w:szCs w:val="24"/>
        </w:rPr>
        <w:t>м</w:t>
      </w:r>
      <w:r w:rsidR="0074696E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лиц</w:t>
      </w:r>
      <w:r w:rsidR="005425B6" w:rsidRPr="00983A7F">
        <w:rPr>
          <w:sz w:val="24"/>
          <w:szCs w:val="24"/>
        </w:rPr>
        <w:t>ам</w:t>
      </w:r>
      <w:r w:rsidR="0074696E" w:rsidRPr="00983A7F">
        <w:rPr>
          <w:sz w:val="24"/>
          <w:szCs w:val="24"/>
        </w:rPr>
        <w:t xml:space="preserve"> по первому требованию беспрепятственный доступ на </w:t>
      </w:r>
      <w:r w:rsidR="0061261F" w:rsidRPr="00983A7F">
        <w:rPr>
          <w:sz w:val="24"/>
          <w:szCs w:val="24"/>
        </w:rPr>
        <w:t>место размещения</w:t>
      </w:r>
      <w:r w:rsidR="0074696E" w:rsidRPr="00983A7F">
        <w:rPr>
          <w:sz w:val="24"/>
          <w:szCs w:val="24"/>
        </w:rPr>
        <w:t xml:space="preserve"> НТО для его осмотра и проверки соблюдения условий Договора.</w:t>
      </w:r>
    </w:p>
    <w:p w:rsidR="0074696E" w:rsidRPr="00983A7F" w:rsidRDefault="005A461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4.1.16</w:t>
      </w:r>
      <w:r w:rsidR="0074696E" w:rsidRPr="00983A7F">
        <w:rPr>
          <w:sz w:val="24"/>
          <w:szCs w:val="24"/>
        </w:rPr>
        <w:t>. Не допускать повреждение сетей инженерно-технического обеспечения</w:t>
      </w:r>
      <w:r w:rsidR="00D837AF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линейных объектов</w:t>
      </w:r>
      <w:r w:rsidR="00D837AF" w:rsidRPr="00983A7F">
        <w:rPr>
          <w:sz w:val="24"/>
          <w:szCs w:val="24"/>
        </w:rPr>
        <w:t xml:space="preserve"> (надземных или подземных)</w:t>
      </w:r>
      <w:r w:rsidR="0074696E" w:rsidRPr="00983A7F">
        <w:rPr>
          <w:sz w:val="24"/>
          <w:szCs w:val="24"/>
        </w:rPr>
        <w:t>, в случае их нахождения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третьих лиц при аварийной ситуации и проведении аварийно-восстановительных работ.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аварийной ситуации и проведении аварийно-восстановительных </w:t>
      </w:r>
      <w:r w:rsidRPr="00983A7F">
        <w:rPr>
          <w:sz w:val="24"/>
          <w:szCs w:val="24"/>
        </w:rPr>
        <w:lastRenderedPageBreak/>
        <w:t>работ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НТО) соответствующие организации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Срок демонтажа НТО для проведения соответствующих работ указывается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уведомлении, направляемом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Уведомление может быть передано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лично, либо </w:t>
      </w:r>
      <w:r w:rsidR="008005F7" w:rsidRPr="00983A7F">
        <w:rPr>
          <w:sz w:val="24"/>
          <w:szCs w:val="24"/>
        </w:rPr>
        <w:t xml:space="preserve">уполномоченному </w:t>
      </w:r>
      <w:r w:rsidRPr="00983A7F">
        <w:rPr>
          <w:sz w:val="24"/>
          <w:szCs w:val="24"/>
        </w:rPr>
        <w:t xml:space="preserve">представителю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либо работнику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, указанный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разделе </w:t>
      </w:r>
      <w:r w:rsidRPr="00983A7F">
        <w:rPr>
          <w:sz w:val="24"/>
          <w:szCs w:val="24"/>
          <w:lang w:val="en-US"/>
        </w:rPr>
        <w:t>X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Организации и службы, эксплуатирующие соответствующие сети, линейные объекты, не несут ответственности за состояние и сохранность товаров, оборудования или иного имущества, находящегося в НТО,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при его демонтаже и (или) перемещения.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4.1.18. В случае допущения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</w:t>
      </w:r>
      <w:proofErr w:type="gramStart"/>
      <w:r w:rsidRPr="00983A7F">
        <w:rPr>
          <w:sz w:val="24"/>
          <w:szCs w:val="24"/>
        </w:rPr>
        <w:t>за</w:t>
      </w:r>
      <w:r w:rsidR="00983A7F">
        <w:rPr>
          <w:sz w:val="24"/>
          <w:szCs w:val="24"/>
        </w:rPr>
        <w:t>  </w:t>
      </w:r>
      <w:r w:rsidRPr="00983A7F">
        <w:rPr>
          <w:sz w:val="24"/>
          <w:szCs w:val="24"/>
        </w:rPr>
        <w:t>свой</w:t>
      </w:r>
      <w:proofErr w:type="gramEnd"/>
      <w:r w:rsidRPr="00983A7F">
        <w:rPr>
          <w:sz w:val="24"/>
          <w:szCs w:val="24"/>
        </w:rPr>
        <w:t xml:space="preserve"> счет привести такой земельный участок в состояние, пригодное к использованию,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том числе провести его рекультивацию</w:t>
      </w:r>
      <w:r w:rsidR="00CE435E" w:rsidRPr="00983A7F">
        <w:rPr>
          <w:sz w:val="24"/>
          <w:szCs w:val="24"/>
        </w:rPr>
        <w:t xml:space="preserve"> в течение </w:t>
      </w:r>
      <w:r w:rsidR="006936C5" w:rsidRPr="00983A7F">
        <w:rPr>
          <w:b/>
          <w:sz w:val="24"/>
          <w:szCs w:val="24"/>
        </w:rPr>
        <w:t>10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983A7F">
        <w:rPr>
          <w:b/>
          <w:sz w:val="24"/>
          <w:szCs w:val="24"/>
        </w:rPr>
        <w:t>Учреждением</w:t>
      </w:r>
      <w:r w:rsidRPr="00983A7F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983A7F">
        <w:rPr>
          <w:sz w:val="24"/>
          <w:szCs w:val="24"/>
        </w:rPr>
        <w:t>недопуском</w:t>
      </w:r>
      <w:proofErr w:type="spellEnd"/>
      <w:r w:rsidRPr="00983A7F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объектов</w:t>
      </w:r>
      <w:r w:rsidR="00CB65C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для производства ремонта или ликвидации аварий.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При этом демонтаж НТО осуществляется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с обязательным участием представителя </w:t>
      </w:r>
      <w:r w:rsidRPr="00983A7F">
        <w:rPr>
          <w:b/>
          <w:sz w:val="24"/>
          <w:szCs w:val="24"/>
        </w:rPr>
        <w:t xml:space="preserve">Учреждения </w:t>
      </w:r>
      <w:r w:rsidRPr="00983A7F">
        <w:rPr>
          <w:sz w:val="24"/>
          <w:szCs w:val="24"/>
        </w:rPr>
        <w:t>с фиксацией факта демонтажа в соответствующем акте.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Плата по Договору подлежит внесению до момента демонтажа НТО, отражаемого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акте о демонтаже.</w:t>
      </w:r>
    </w:p>
    <w:p w:rsidR="00881646" w:rsidRPr="00983A7F" w:rsidRDefault="00881646" w:rsidP="00983A7F">
      <w:pPr>
        <w:suppressAutoHyphens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осуществить демонтаж</w:t>
      </w:r>
      <w:r w:rsidR="007C13D4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C13D4" w:rsidRPr="00983A7F">
        <w:rPr>
          <w:sz w:val="24"/>
          <w:szCs w:val="24"/>
          <w:lang w:eastAsia="ru-RU"/>
        </w:rPr>
        <w:t xml:space="preserve">вывоз и хранение </w:t>
      </w:r>
      <w:r w:rsidRPr="00983A7F">
        <w:rPr>
          <w:sz w:val="24"/>
          <w:szCs w:val="24"/>
        </w:rPr>
        <w:t xml:space="preserve">НТО с возмещением расходов на </w:t>
      </w:r>
      <w:r w:rsidR="007C13D4" w:rsidRPr="00983A7F">
        <w:rPr>
          <w:sz w:val="24"/>
          <w:szCs w:val="24"/>
        </w:rPr>
        <w:t>их осуществление</w:t>
      </w:r>
      <w:r w:rsidRPr="00983A7F">
        <w:rPr>
          <w:sz w:val="24"/>
          <w:szCs w:val="24"/>
        </w:rPr>
        <w:t xml:space="preserve"> за счет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>.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983A7F">
        <w:rPr>
          <w:rFonts w:eastAsia="Calibri"/>
          <w:b/>
          <w:sz w:val="24"/>
          <w:szCs w:val="24"/>
          <w:lang w:eastAsia="en-US"/>
        </w:rPr>
        <w:t>Пользователь</w:t>
      </w:r>
      <w:r w:rsidRPr="00983A7F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983A7F">
        <w:rPr>
          <w:rFonts w:eastAsia="Calibri"/>
          <w:b/>
          <w:sz w:val="24"/>
          <w:szCs w:val="24"/>
          <w:lang w:eastAsia="en-US"/>
        </w:rPr>
        <w:t>Учреждение</w:t>
      </w:r>
      <w:r w:rsidRPr="00983A7F">
        <w:rPr>
          <w:rFonts w:eastAsia="Calibri"/>
          <w:sz w:val="24"/>
          <w:szCs w:val="24"/>
          <w:lang w:eastAsia="en-US"/>
        </w:rPr>
        <w:t xml:space="preserve"> </w:t>
      </w:r>
      <w:r w:rsidRPr="00983A7F">
        <w:rPr>
          <w:rFonts w:eastAsia="Calibri"/>
          <w:sz w:val="24"/>
          <w:szCs w:val="24"/>
        </w:rPr>
        <w:t>не несет ответственности за состояние и</w:t>
      </w:r>
      <w:r w:rsidR="00983A7F">
        <w:rPr>
          <w:rFonts w:eastAsia="Calibri"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 xml:space="preserve">сохранность товаров, оборудования или иного имущества, находящегося в НТО, при его демонтаже и </w:t>
      </w:r>
      <w:r w:rsidR="007C13D4" w:rsidRPr="00983A7F">
        <w:rPr>
          <w:rFonts w:eastAsia="Calibri"/>
          <w:sz w:val="24"/>
          <w:szCs w:val="24"/>
        </w:rPr>
        <w:t>вывозе</w:t>
      </w:r>
      <w:r w:rsidRPr="00983A7F">
        <w:rPr>
          <w:rFonts w:eastAsia="Calibri"/>
          <w:sz w:val="24"/>
          <w:szCs w:val="24"/>
        </w:rPr>
        <w:t xml:space="preserve"> для последующего хранения. </w:t>
      </w:r>
      <w:r w:rsidRPr="00983A7F">
        <w:rPr>
          <w:rFonts w:eastAsia="Calibri"/>
          <w:b/>
          <w:sz w:val="24"/>
          <w:szCs w:val="24"/>
        </w:rPr>
        <w:t>Пользователь</w:t>
      </w:r>
      <w:r w:rsidRPr="00983A7F">
        <w:rPr>
          <w:rFonts w:eastAsia="Calibri"/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4.1.20.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 xml:space="preserve">3 </w:t>
      </w:r>
      <w:r w:rsidR="00CE435E" w:rsidRPr="00983A7F">
        <w:rPr>
          <w:b/>
          <w:sz w:val="24"/>
          <w:szCs w:val="24"/>
        </w:rPr>
        <w:t>дней</w:t>
      </w:r>
      <w:r w:rsidR="00CE435E" w:rsidRPr="00983A7F">
        <w:rPr>
          <w:sz w:val="24"/>
          <w:szCs w:val="24"/>
        </w:rPr>
        <w:t xml:space="preserve"> с даты</w:t>
      </w:r>
      <w:r w:rsidRPr="00983A7F">
        <w:rPr>
          <w:sz w:val="24"/>
          <w:szCs w:val="24"/>
        </w:rPr>
        <w:t xml:space="preserve"> демонтажа НТО привести место размещения НТО в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состояние,</w:t>
      </w:r>
      <w:r w:rsidR="00C004DB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в котором указанное место было получено на момент заключения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указанны</w:t>
      </w:r>
      <w:r w:rsidR="007C13D4" w:rsidRPr="00983A7F">
        <w:rPr>
          <w:sz w:val="24"/>
          <w:szCs w:val="24"/>
        </w:rPr>
        <w:t>х</w:t>
      </w:r>
      <w:r w:rsidRPr="00983A7F">
        <w:rPr>
          <w:sz w:val="24"/>
          <w:szCs w:val="24"/>
        </w:rPr>
        <w:t xml:space="preserve"> целях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в </w:t>
      </w:r>
      <w:proofErr w:type="spellStart"/>
      <w:r w:rsidRPr="00983A7F">
        <w:rPr>
          <w:sz w:val="24"/>
          <w:szCs w:val="24"/>
        </w:rPr>
        <w:t>т.ч</w:t>
      </w:r>
      <w:proofErr w:type="spellEnd"/>
      <w:r w:rsidRPr="00983A7F">
        <w:rPr>
          <w:sz w:val="24"/>
          <w:szCs w:val="24"/>
        </w:rPr>
        <w:t>. обязан освободить место размещения НТО от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остатков конструктивных элементов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983A7F">
        <w:rPr>
          <w:b/>
          <w:sz w:val="24"/>
          <w:szCs w:val="24"/>
        </w:rPr>
        <w:t>Пользователя.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4.1.21. Возместить </w:t>
      </w:r>
      <w:r w:rsidR="00CE435E" w:rsidRPr="00983A7F">
        <w:rPr>
          <w:sz w:val="24"/>
          <w:szCs w:val="24"/>
        </w:rPr>
        <w:t xml:space="preserve">в течение </w:t>
      </w:r>
      <w:r w:rsidR="006936C5" w:rsidRPr="00983A7F">
        <w:rPr>
          <w:b/>
          <w:sz w:val="24"/>
          <w:szCs w:val="24"/>
        </w:rPr>
        <w:t>15</w:t>
      </w:r>
      <w:r w:rsidR="00CE435E" w:rsidRPr="00983A7F">
        <w:rPr>
          <w:b/>
          <w:sz w:val="24"/>
          <w:szCs w:val="24"/>
        </w:rPr>
        <w:t xml:space="preserve"> дней</w:t>
      </w:r>
      <w:r w:rsidR="00CE435E" w:rsidRPr="00983A7F">
        <w:rPr>
          <w:sz w:val="24"/>
          <w:szCs w:val="24"/>
        </w:rPr>
        <w:t xml:space="preserve"> с даты демонтажа НТО </w:t>
      </w:r>
      <w:r w:rsidRPr="00983A7F">
        <w:rPr>
          <w:sz w:val="24"/>
          <w:szCs w:val="24"/>
        </w:rPr>
        <w:t>расходы по демонтажу</w:t>
      </w:r>
      <w:r w:rsidR="00782CBC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  <w:lang w:eastAsia="ru-RU"/>
        </w:rPr>
        <w:t xml:space="preserve">вывозу и хранению </w:t>
      </w:r>
      <w:r w:rsidR="00CE435E" w:rsidRPr="00983A7F">
        <w:rPr>
          <w:sz w:val="24"/>
          <w:szCs w:val="24"/>
        </w:rPr>
        <w:t>НТО, указанные в пункте 4.1.19</w:t>
      </w:r>
      <w:r w:rsidRPr="00983A7F">
        <w:rPr>
          <w:sz w:val="24"/>
          <w:szCs w:val="24"/>
        </w:rPr>
        <w:t xml:space="preserve"> Догов</w:t>
      </w:r>
      <w:r w:rsidR="00DD57C4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ра, а также расходы по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 xml:space="preserve">приведению места размещения НТО в состояние, в котором указанное место было получено на момент заключения </w:t>
      </w:r>
      <w:r w:rsidR="00CE435E" w:rsidRPr="00983A7F">
        <w:rPr>
          <w:sz w:val="24"/>
          <w:szCs w:val="24"/>
        </w:rPr>
        <w:t>Договора, согласно п. 4.1.20</w:t>
      </w:r>
      <w:r w:rsidRPr="00983A7F">
        <w:rPr>
          <w:sz w:val="24"/>
          <w:szCs w:val="24"/>
        </w:rPr>
        <w:t xml:space="preserve"> Договора.</w:t>
      </w:r>
    </w:p>
    <w:p w:rsidR="00881646" w:rsidRPr="00983A7F" w:rsidRDefault="00881646" w:rsidP="00983A7F">
      <w:pPr>
        <w:ind w:firstLine="709"/>
        <w:contextualSpacing/>
        <w:jc w:val="both"/>
        <w:rPr>
          <w:strike/>
          <w:sz w:val="24"/>
          <w:szCs w:val="24"/>
        </w:rPr>
      </w:pPr>
      <w:r w:rsidRPr="00983A7F">
        <w:rPr>
          <w:sz w:val="24"/>
          <w:szCs w:val="24"/>
        </w:rPr>
        <w:t xml:space="preserve">Стороны договорились, что в случае,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обращается в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с заявлением о возврате НТО в течение </w:t>
      </w:r>
      <w:r w:rsidR="003B6FF9" w:rsidRPr="00983A7F">
        <w:rPr>
          <w:sz w:val="24"/>
          <w:szCs w:val="24"/>
        </w:rPr>
        <w:t>1 (одного)</w:t>
      </w:r>
      <w:r w:rsidRPr="00983A7F">
        <w:rPr>
          <w:sz w:val="24"/>
          <w:szCs w:val="24"/>
        </w:rPr>
        <w:t xml:space="preserve"> месяц</w:t>
      </w:r>
      <w:r w:rsidR="003B6FF9" w:rsidRPr="00983A7F">
        <w:rPr>
          <w:sz w:val="24"/>
          <w:szCs w:val="24"/>
        </w:rPr>
        <w:t>а</w:t>
      </w:r>
      <w:r w:rsidRPr="00983A7F">
        <w:rPr>
          <w:sz w:val="24"/>
          <w:szCs w:val="24"/>
        </w:rPr>
        <w:t xml:space="preserve"> с момента демонтажа (перемещения) НТО или обращается с таким заявлением, но не оплачивает расходы, указанные в пунктах 4.1.19, 4.1.21 Договора</w:t>
      </w:r>
      <w:r w:rsidR="003B6FF9" w:rsidRPr="00983A7F">
        <w:rPr>
          <w:sz w:val="24"/>
          <w:szCs w:val="24"/>
        </w:rPr>
        <w:t>,</w:t>
      </w:r>
      <w:r w:rsidR="00544C55" w:rsidRPr="00983A7F">
        <w:rPr>
          <w:sz w:val="24"/>
          <w:szCs w:val="24"/>
        </w:rPr>
        <w:t xml:space="preserve"> </w:t>
      </w:r>
      <w:r w:rsidRPr="00983A7F">
        <w:rPr>
          <w:sz w:val="24"/>
          <w:szCs w:val="24"/>
        </w:rPr>
        <w:t>задолженность и штрафные санкции по Договору в полном объеме, НТО считается брошенной вещью (ломом металлов), от которой собственник отказался</w:t>
      </w:r>
      <w:r w:rsidR="003B6FF9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4.1.22. Письменно уведомить </w:t>
      </w:r>
      <w:r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983A7F">
        <w:rPr>
          <w:rFonts w:eastAsia="Calibri"/>
          <w:sz w:val="24"/>
          <w:szCs w:val="24"/>
        </w:rPr>
        <w:t xml:space="preserve"> в</w:t>
      </w:r>
      <w:r w:rsidRPr="00983A7F">
        <w:rPr>
          <w:sz w:val="24"/>
          <w:szCs w:val="24"/>
        </w:rPr>
        <w:t xml:space="preserve"> десятидневный срок </w:t>
      </w:r>
      <w:r w:rsidRPr="00983A7F">
        <w:rPr>
          <w:rFonts w:eastAsia="Calibri"/>
          <w:sz w:val="24"/>
          <w:szCs w:val="24"/>
        </w:rPr>
        <w:t>с</w:t>
      </w:r>
      <w:r w:rsidR="00983A7F">
        <w:rPr>
          <w:bCs/>
          <w:sz w:val="24"/>
          <w:szCs w:val="24"/>
        </w:rPr>
        <w:t> </w:t>
      </w:r>
      <w:r w:rsidRPr="00983A7F">
        <w:rPr>
          <w:rFonts w:eastAsia="Calibri"/>
          <w:sz w:val="24"/>
          <w:szCs w:val="24"/>
        </w:rPr>
        <w:t>момента такого изменения</w:t>
      </w:r>
      <w:r w:rsidRPr="00983A7F">
        <w:rPr>
          <w:sz w:val="24"/>
          <w:szCs w:val="24"/>
        </w:rPr>
        <w:t>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4.1.23.</w:t>
      </w:r>
      <w:r w:rsidRPr="00983A7F">
        <w:rPr>
          <w:sz w:val="24"/>
          <w:szCs w:val="24"/>
        </w:rPr>
        <w:tab/>
        <w:t>Не препятствовать лицам, осуществляющим (на осн</w:t>
      </w:r>
      <w:r w:rsidR="00A005C3" w:rsidRPr="00983A7F">
        <w:rPr>
          <w:sz w:val="24"/>
          <w:szCs w:val="24"/>
        </w:rPr>
        <w:t xml:space="preserve">овании соответствующего решения </w:t>
      </w:r>
      <w:r w:rsidRPr="00983A7F">
        <w:rPr>
          <w:sz w:val="24"/>
          <w:szCs w:val="24"/>
        </w:rPr>
        <w:t>уполномоченного органа власти) землеустроительные работы, инженерные изыскания.</w:t>
      </w:r>
    </w:p>
    <w:p w:rsidR="00881646" w:rsidRPr="00983A7F" w:rsidRDefault="00412A33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4.1.24</w:t>
      </w:r>
      <w:r w:rsidR="00881646" w:rsidRPr="00983A7F">
        <w:rPr>
          <w:sz w:val="24"/>
          <w:szCs w:val="24"/>
        </w:rPr>
        <w:t xml:space="preserve">. Немедленно извещать </w:t>
      </w:r>
      <w:r w:rsidR="00881646" w:rsidRPr="00983A7F">
        <w:rPr>
          <w:b/>
          <w:sz w:val="24"/>
          <w:szCs w:val="24"/>
        </w:rPr>
        <w:t xml:space="preserve">Учреждение </w:t>
      </w:r>
      <w:r w:rsidR="00881646" w:rsidRPr="00983A7F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</w:t>
      </w:r>
      <w:r w:rsidR="00983A7F">
        <w:rPr>
          <w:bCs/>
          <w:sz w:val="24"/>
          <w:szCs w:val="24"/>
        </w:rPr>
        <w:t> </w:t>
      </w:r>
      <w:r w:rsidR="00881646" w:rsidRPr="00983A7F">
        <w:rPr>
          <w:sz w:val="24"/>
          <w:szCs w:val="24"/>
        </w:rPr>
        <w:t>предотвращению угрозы и против дальнейшего его повреждения.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4.1.26. Заключить договоры, соглашения, получить необходимые документы, разрешения, требования о наличии которых установлены законодательством, муниципальными правовыми актами при размещении НТО, осуществлении деятельности с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использованием НТО, нести соответствующие расходы и обязательства.</w:t>
      </w:r>
    </w:p>
    <w:p w:rsidR="00881646" w:rsidRPr="00983A7F" w:rsidRDefault="00881646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Равным образом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обязан своевременно оплачивать коммунальные и</w:t>
      </w:r>
      <w:r w:rsidR="00983A7F">
        <w:rPr>
          <w:bCs/>
          <w:sz w:val="24"/>
          <w:szCs w:val="24"/>
        </w:rPr>
        <w:t> </w:t>
      </w:r>
      <w:r w:rsidRPr="00983A7F">
        <w:rPr>
          <w:sz w:val="24"/>
          <w:szCs w:val="24"/>
        </w:rPr>
        <w:t>эксплуатационные услуги, заключив соответствующие договоры с организациями-поставщиками соответствующих услуг.</w:t>
      </w:r>
    </w:p>
    <w:p w:rsidR="003B6FF9" w:rsidRPr="00983A7F" w:rsidRDefault="003B6FF9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V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 xml:space="preserve">Права и обязанности </w:t>
      </w:r>
      <w:r w:rsidR="00034F56" w:rsidRPr="00983A7F">
        <w:rPr>
          <w:b/>
          <w:bCs/>
          <w:sz w:val="24"/>
          <w:szCs w:val="24"/>
        </w:rPr>
        <w:t>Учреждения</w:t>
      </w:r>
    </w:p>
    <w:p w:rsidR="00C004DB" w:rsidRPr="00983A7F" w:rsidRDefault="00C004DB" w:rsidP="00983A7F">
      <w:pPr>
        <w:ind w:firstLine="709"/>
        <w:contextualSpacing/>
        <w:jc w:val="center"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5.1.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имеет право: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5.1.1.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соблюдения условий Договора.</w:t>
      </w:r>
    </w:p>
    <w:p w:rsidR="00275BB2" w:rsidRPr="00983A7F" w:rsidRDefault="00275BB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5.1.2.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устранения выявленных нарушений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5.1.3</w:t>
      </w:r>
      <w:r w:rsidR="0074696E" w:rsidRPr="00983A7F">
        <w:rPr>
          <w:sz w:val="24"/>
          <w:szCs w:val="24"/>
        </w:rPr>
        <w:t xml:space="preserve">. </w:t>
      </w:r>
      <w:r w:rsidR="00275BB2" w:rsidRPr="00983A7F">
        <w:rPr>
          <w:sz w:val="24"/>
          <w:szCs w:val="24"/>
        </w:rPr>
        <w:t>Р</w:t>
      </w:r>
      <w:r w:rsidR="0074696E" w:rsidRPr="00983A7F">
        <w:rPr>
          <w:sz w:val="24"/>
          <w:szCs w:val="24"/>
        </w:rPr>
        <w:t>астор</w:t>
      </w:r>
      <w:r w:rsidR="00275BB2" w:rsidRPr="00983A7F">
        <w:rPr>
          <w:sz w:val="24"/>
          <w:szCs w:val="24"/>
        </w:rPr>
        <w:t>гать</w:t>
      </w:r>
      <w:r w:rsidR="0074696E" w:rsidRPr="00983A7F">
        <w:rPr>
          <w:sz w:val="24"/>
          <w:szCs w:val="24"/>
        </w:rPr>
        <w:t xml:space="preserve"> Договор и</w:t>
      </w:r>
      <w:r w:rsidR="00275BB2" w:rsidRPr="00983A7F">
        <w:rPr>
          <w:sz w:val="24"/>
          <w:szCs w:val="24"/>
        </w:rPr>
        <w:t xml:space="preserve"> требовать</w:t>
      </w:r>
      <w:r w:rsidR="0074696E" w:rsidRPr="00983A7F">
        <w:rPr>
          <w:sz w:val="24"/>
          <w:szCs w:val="24"/>
        </w:rPr>
        <w:t xml:space="preserve"> освобождения </w:t>
      </w:r>
      <w:r w:rsidR="00AF1927" w:rsidRPr="00983A7F">
        <w:rPr>
          <w:sz w:val="24"/>
          <w:szCs w:val="24"/>
        </w:rPr>
        <w:t>места</w:t>
      </w:r>
      <w:r w:rsidR="0095160B" w:rsidRPr="00983A7F">
        <w:rPr>
          <w:sz w:val="24"/>
          <w:szCs w:val="24"/>
        </w:rPr>
        <w:t xml:space="preserve"> размещения НТО</w:t>
      </w:r>
      <w:r w:rsidR="0074696E" w:rsidRPr="00983A7F">
        <w:rPr>
          <w:sz w:val="24"/>
          <w:szCs w:val="24"/>
        </w:rPr>
        <w:t xml:space="preserve"> в порядке и на условиях, предусмотренных </w:t>
      </w:r>
      <w:r w:rsidR="00CE435E" w:rsidRPr="00983A7F">
        <w:rPr>
          <w:sz w:val="24"/>
          <w:szCs w:val="24"/>
        </w:rPr>
        <w:t xml:space="preserve">Договором и </w:t>
      </w:r>
      <w:r w:rsidR="0074696E" w:rsidRPr="00983A7F">
        <w:rPr>
          <w:sz w:val="24"/>
          <w:szCs w:val="24"/>
        </w:rPr>
        <w:t>действующим законодательством.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5.1.4</w:t>
      </w:r>
      <w:r w:rsidR="0074696E" w:rsidRPr="00983A7F">
        <w:rPr>
          <w:sz w:val="24"/>
          <w:szCs w:val="24"/>
        </w:rPr>
        <w:t xml:space="preserve">. </w:t>
      </w:r>
      <w:r w:rsidR="00D5058F" w:rsidRPr="00983A7F">
        <w:rPr>
          <w:sz w:val="24"/>
          <w:szCs w:val="24"/>
        </w:rPr>
        <w:t xml:space="preserve">Проводить проверку, в </w:t>
      </w:r>
      <w:proofErr w:type="spellStart"/>
      <w:r w:rsidR="00D5058F" w:rsidRPr="00983A7F">
        <w:rPr>
          <w:sz w:val="24"/>
          <w:szCs w:val="24"/>
        </w:rPr>
        <w:t>т.ч</w:t>
      </w:r>
      <w:proofErr w:type="spellEnd"/>
      <w:r w:rsidR="00D5058F" w:rsidRPr="00983A7F">
        <w:rPr>
          <w:sz w:val="24"/>
          <w:szCs w:val="24"/>
        </w:rPr>
        <w:t xml:space="preserve">. без предварительного уведомления </w:t>
      </w:r>
      <w:r w:rsidR="00D5058F" w:rsidRPr="00983A7F">
        <w:rPr>
          <w:b/>
          <w:sz w:val="24"/>
          <w:szCs w:val="24"/>
        </w:rPr>
        <w:t>Пользователя</w:t>
      </w:r>
      <w:r w:rsidR="00D5058F" w:rsidRPr="00983A7F">
        <w:rPr>
          <w:sz w:val="24"/>
          <w:szCs w:val="24"/>
        </w:rPr>
        <w:t>, на</w:t>
      </w:r>
      <w:r w:rsidR="00983A7F">
        <w:rPr>
          <w:bCs/>
          <w:sz w:val="24"/>
          <w:szCs w:val="24"/>
        </w:rPr>
        <w:t> </w:t>
      </w:r>
      <w:r w:rsidR="00D5058F" w:rsidRPr="00983A7F">
        <w:rPr>
          <w:sz w:val="24"/>
          <w:szCs w:val="24"/>
        </w:rPr>
        <w:t>месте размещения НТО</w:t>
      </w:r>
      <w:r w:rsidR="0074696E" w:rsidRPr="00983A7F">
        <w:rPr>
          <w:sz w:val="24"/>
          <w:szCs w:val="24"/>
        </w:rPr>
        <w:t xml:space="preserve"> для его осмотра и проверки соблюдения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5.1.5</w:t>
      </w:r>
      <w:r w:rsidR="0074696E" w:rsidRPr="00983A7F">
        <w:rPr>
          <w:sz w:val="24"/>
          <w:szCs w:val="24"/>
        </w:rPr>
        <w:t>. Осуществлять контроль за соблюдением условий Договора.</w:t>
      </w:r>
    </w:p>
    <w:p w:rsidR="0074696E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5.1.6</w:t>
      </w:r>
      <w:r w:rsidR="0074696E" w:rsidRPr="00983A7F">
        <w:rPr>
          <w:sz w:val="24"/>
          <w:szCs w:val="24"/>
        </w:rPr>
        <w:t xml:space="preserve">. </w:t>
      </w:r>
      <w:r w:rsidR="00B87167" w:rsidRPr="00983A7F">
        <w:rPr>
          <w:sz w:val="24"/>
          <w:szCs w:val="24"/>
        </w:rPr>
        <w:t>Требовать</w:t>
      </w:r>
      <w:r w:rsidR="00837562" w:rsidRPr="00983A7F">
        <w:rPr>
          <w:sz w:val="24"/>
          <w:szCs w:val="24"/>
        </w:rPr>
        <w:t xml:space="preserve"> от </w:t>
      </w:r>
      <w:r w:rsidR="00837562" w:rsidRPr="00983A7F">
        <w:rPr>
          <w:b/>
          <w:sz w:val="24"/>
          <w:szCs w:val="24"/>
        </w:rPr>
        <w:t>Пользователя</w:t>
      </w:r>
      <w:r w:rsidR="00B87167" w:rsidRPr="00983A7F">
        <w:rPr>
          <w:sz w:val="24"/>
          <w:szCs w:val="24"/>
        </w:rPr>
        <w:t xml:space="preserve"> в</w:t>
      </w:r>
      <w:r w:rsidRPr="00983A7F">
        <w:rPr>
          <w:sz w:val="24"/>
          <w:szCs w:val="24"/>
        </w:rPr>
        <w:t>озмещения</w:t>
      </w:r>
      <w:r w:rsidR="0074696E" w:rsidRPr="00983A7F">
        <w:rPr>
          <w:sz w:val="24"/>
          <w:szCs w:val="24"/>
        </w:rPr>
        <w:t xml:space="preserve"> убытков, причиненных </w:t>
      </w:r>
      <w:r w:rsidR="0074696E" w:rsidRPr="00983A7F">
        <w:rPr>
          <w:b/>
          <w:sz w:val="24"/>
          <w:szCs w:val="24"/>
        </w:rPr>
        <w:t>Пользовате</w:t>
      </w:r>
      <w:r w:rsidR="00A005C3" w:rsidRPr="00983A7F">
        <w:rPr>
          <w:b/>
          <w:sz w:val="24"/>
          <w:szCs w:val="24"/>
        </w:rPr>
        <w:t>лем</w:t>
      </w:r>
      <w:r w:rsidR="00A005C3" w:rsidRPr="00983A7F">
        <w:rPr>
          <w:sz w:val="24"/>
          <w:szCs w:val="24"/>
        </w:rPr>
        <w:t xml:space="preserve"> в результате размещения НТО</w:t>
      </w:r>
      <w:r w:rsidR="0074696E" w:rsidRPr="00983A7F">
        <w:rPr>
          <w:sz w:val="24"/>
          <w:szCs w:val="24"/>
        </w:rPr>
        <w:t xml:space="preserve"> с нарушениями действующего законодательства.</w:t>
      </w:r>
    </w:p>
    <w:p w:rsidR="00EB79BD" w:rsidRPr="00983A7F" w:rsidRDefault="001D59F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5.1.</w:t>
      </w:r>
      <w:r w:rsidR="00837562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 xml:space="preserve">. При неисполнении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обязанности </w:t>
      </w:r>
      <w:r w:rsidR="001347B3" w:rsidRPr="00983A7F">
        <w:rPr>
          <w:sz w:val="24"/>
          <w:szCs w:val="24"/>
        </w:rPr>
        <w:t xml:space="preserve">по </w:t>
      </w:r>
      <w:r w:rsidR="00221F4C" w:rsidRPr="00983A7F">
        <w:rPr>
          <w:sz w:val="24"/>
          <w:szCs w:val="24"/>
        </w:rPr>
        <w:t>демонтажу</w:t>
      </w:r>
      <w:r w:rsidR="00782CBC" w:rsidRPr="00983A7F">
        <w:rPr>
          <w:sz w:val="24"/>
          <w:szCs w:val="24"/>
        </w:rPr>
        <w:t xml:space="preserve"> НТО</w:t>
      </w:r>
      <w:r w:rsidR="00275BB2" w:rsidRPr="00983A7F">
        <w:rPr>
          <w:sz w:val="24"/>
          <w:szCs w:val="24"/>
        </w:rPr>
        <w:t xml:space="preserve"> в</w:t>
      </w:r>
      <w:r w:rsidR="00983A7F">
        <w:rPr>
          <w:bCs/>
          <w:sz w:val="24"/>
          <w:szCs w:val="24"/>
        </w:rPr>
        <w:t> </w:t>
      </w:r>
      <w:r w:rsidR="00275BB2" w:rsidRPr="00983A7F">
        <w:rPr>
          <w:sz w:val="24"/>
          <w:szCs w:val="24"/>
        </w:rPr>
        <w:t>соответствии с п</w:t>
      </w:r>
      <w:r w:rsidR="00EB79BD" w:rsidRPr="00983A7F">
        <w:rPr>
          <w:sz w:val="24"/>
          <w:szCs w:val="24"/>
        </w:rPr>
        <w:t>унктом</w:t>
      </w:r>
      <w:r w:rsidR="00275BB2" w:rsidRPr="00983A7F">
        <w:rPr>
          <w:sz w:val="24"/>
          <w:szCs w:val="24"/>
        </w:rPr>
        <w:t xml:space="preserve"> 4.1.19</w:t>
      </w:r>
      <w:r w:rsidR="00782CBC" w:rsidRPr="00983A7F">
        <w:rPr>
          <w:sz w:val="24"/>
          <w:szCs w:val="24"/>
        </w:rPr>
        <w:t>. Договора</w:t>
      </w:r>
      <w:r w:rsidR="0074696E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Учреждение</w:t>
      </w:r>
      <w:r w:rsidR="00221F4C" w:rsidRPr="00983A7F">
        <w:rPr>
          <w:sz w:val="24"/>
          <w:szCs w:val="24"/>
        </w:rPr>
        <w:t xml:space="preserve"> либо уполномоченное им лицо</w:t>
      </w:r>
      <w:r w:rsidR="0074696E" w:rsidRPr="00983A7F">
        <w:rPr>
          <w:sz w:val="24"/>
          <w:szCs w:val="24"/>
        </w:rPr>
        <w:t xml:space="preserve"> вправе осуществить принудительный демонтаж</w:t>
      </w:r>
      <w:r w:rsidR="00782CBC" w:rsidRPr="00983A7F">
        <w:rPr>
          <w:sz w:val="24"/>
          <w:szCs w:val="24"/>
        </w:rPr>
        <w:t>, вывоз</w:t>
      </w:r>
      <w:r w:rsidR="0074696E" w:rsidRPr="00983A7F">
        <w:rPr>
          <w:sz w:val="24"/>
          <w:szCs w:val="24"/>
        </w:rPr>
        <w:t xml:space="preserve"> </w:t>
      </w:r>
      <w:r w:rsidR="00782CBC" w:rsidRPr="00983A7F">
        <w:rPr>
          <w:sz w:val="24"/>
          <w:szCs w:val="24"/>
        </w:rPr>
        <w:t>и хранение демонтированного НТО</w:t>
      </w:r>
      <w:r w:rsidR="0074696E" w:rsidRPr="00983A7F">
        <w:rPr>
          <w:sz w:val="24"/>
          <w:szCs w:val="24"/>
        </w:rPr>
        <w:t xml:space="preserve"> </w:t>
      </w:r>
      <w:r w:rsidR="00EB79BD" w:rsidRPr="00983A7F">
        <w:rPr>
          <w:sz w:val="24"/>
          <w:szCs w:val="24"/>
        </w:rPr>
        <w:t>с</w:t>
      </w:r>
      <w:r w:rsidR="00983A7F">
        <w:rPr>
          <w:sz w:val="24"/>
          <w:szCs w:val="24"/>
        </w:rPr>
        <w:t> </w:t>
      </w:r>
      <w:r w:rsidR="00EB79BD" w:rsidRPr="00983A7F">
        <w:rPr>
          <w:sz w:val="24"/>
          <w:szCs w:val="24"/>
        </w:rPr>
        <w:t xml:space="preserve">возмещением расходов </w:t>
      </w:r>
      <w:r w:rsidR="00782CBC" w:rsidRPr="00983A7F">
        <w:rPr>
          <w:sz w:val="24"/>
          <w:szCs w:val="24"/>
        </w:rPr>
        <w:t xml:space="preserve">на их осуществление </w:t>
      </w:r>
      <w:r w:rsidR="00EB79BD" w:rsidRPr="00983A7F">
        <w:rPr>
          <w:sz w:val="24"/>
          <w:szCs w:val="24"/>
        </w:rPr>
        <w:t xml:space="preserve">за счет </w:t>
      </w:r>
      <w:r w:rsidR="00EB79BD" w:rsidRPr="00983A7F">
        <w:rPr>
          <w:b/>
          <w:sz w:val="24"/>
          <w:szCs w:val="24"/>
        </w:rPr>
        <w:t>Пользователя</w:t>
      </w:r>
      <w:r w:rsidR="00EB79BD" w:rsidRPr="00983A7F">
        <w:rPr>
          <w:sz w:val="24"/>
          <w:szCs w:val="24"/>
        </w:rPr>
        <w:t>.</w:t>
      </w:r>
    </w:p>
    <w:p w:rsidR="007378DB" w:rsidRPr="00983A7F" w:rsidRDefault="007378D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5.1.</w:t>
      </w:r>
      <w:r w:rsidR="00837562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. Осуществить мероприятия, направленные на </w:t>
      </w:r>
      <w:r w:rsidR="00A92721" w:rsidRPr="00983A7F">
        <w:rPr>
          <w:sz w:val="24"/>
          <w:szCs w:val="24"/>
        </w:rPr>
        <w:t xml:space="preserve">обработку, утилизацию, обезвреживание, размещение отходов </w:t>
      </w:r>
      <w:r w:rsidRPr="00983A7F">
        <w:rPr>
          <w:sz w:val="24"/>
          <w:szCs w:val="24"/>
        </w:rPr>
        <w:t>НТО</w:t>
      </w:r>
      <w:r w:rsidR="00837562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 случае, если в течение 1 (одного) месяца с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момента принудител</w:t>
      </w:r>
      <w:r w:rsidR="00A92721" w:rsidRPr="00983A7F">
        <w:rPr>
          <w:sz w:val="24"/>
          <w:szCs w:val="24"/>
        </w:rPr>
        <w:t xml:space="preserve">ьного демонтажа и вывоза НТО на </w:t>
      </w:r>
      <w:r w:rsidRPr="00983A7F">
        <w:rPr>
          <w:sz w:val="24"/>
          <w:szCs w:val="24"/>
        </w:rPr>
        <w:t xml:space="preserve">специализированную площадку для хранения </w:t>
      </w:r>
      <w:r w:rsidR="00837562" w:rsidRPr="00983A7F">
        <w:rPr>
          <w:b/>
          <w:sz w:val="24"/>
          <w:szCs w:val="24"/>
        </w:rPr>
        <w:t>П</w:t>
      </w:r>
      <w:r w:rsidRPr="00983A7F">
        <w:rPr>
          <w:b/>
          <w:sz w:val="24"/>
          <w:szCs w:val="24"/>
        </w:rPr>
        <w:t>ользователь</w:t>
      </w:r>
      <w:r w:rsidRPr="00983A7F">
        <w:rPr>
          <w:sz w:val="24"/>
          <w:szCs w:val="24"/>
        </w:rPr>
        <w:t xml:space="preserve"> не истребовал его</w:t>
      </w:r>
      <w:r w:rsidR="00837562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</w:t>
      </w:r>
    </w:p>
    <w:p w:rsidR="00837562" w:rsidRPr="00983A7F" w:rsidRDefault="00837562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5.1.9. Требовать от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возмещения расходов по демонтажу НТО, по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5.2.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обязан</w:t>
      </w:r>
      <w:r w:rsidR="00034F56" w:rsidRPr="00983A7F">
        <w:rPr>
          <w:sz w:val="24"/>
          <w:szCs w:val="24"/>
        </w:rPr>
        <w:t>о</w:t>
      </w:r>
      <w:r w:rsidRPr="00983A7F">
        <w:rPr>
          <w:sz w:val="24"/>
          <w:szCs w:val="24"/>
        </w:rPr>
        <w:t>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</w:t>
      </w:r>
      <w:r w:rsidR="00E24C52" w:rsidRPr="00983A7F">
        <w:rPr>
          <w:sz w:val="24"/>
          <w:szCs w:val="24"/>
        </w:rPr>
        <w:t>1</w:t>
      </w:r>
      <w:r w:rsidRPr="00983A7F">
        <w:rPr>
          <w:sz w:val="24"/>
          <w:szCs w:val="24"/>
        </w:rPr>
        <w:t xml:space="preserve">. Не вмешиваться в хозяйственную деятельность </w:t>
      </w:r>
      <w:r w:rsidRPr="00983A7F">
        <w:rPr>
          <w:b/>
          <w:sz w:val="24"/>
          <w:szCs w:val="24"/>
        </w:rPr>
        <w:t>Пользователя,</w:t>
      </w:r>
      <w:r w:rsidRPr="00983A7F">
        <w:rPr>
          <w:sz w:val="24"/>
          <w:szCs w:val="24"/>
        </w:rPr>
        <w:t xml:space="preserve"> если она не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противоречит</w:t>
      </w:r>
      <w:r w:rsidR="003275E4" w:rsidRPr="00983A7F">
        <w:rPr>
          <w:sz w:val="24"/>
          <w:szCs w:val="24"/>
        </w:rPr>
        <w:t xml:space="preserve"> требованиям законодательства</w:t>
      </w:r>
      <w:r w:rsidR="007B066E" w:rsidRPr="00983A7F">
        <w:rPr>
          <w:sz w:val="24"/>
          <w:szCs w:val="24"/>
        </w:rPr>
        <w:t>, иных правовых актов</w:t>
      </w:r>
      <w:r w:rsidR="003275E4" w:rsidRPr="00983A7F">
        <w:rPr>
          <w:sz w:val="24"/>
          <w:szCs w:val="24"/>
        </w:rPr>
        <w:t xml:space="preserve"> и</w:t>
      </w:r>
      <w:r w:rsidRPr="00983A7F">
        <w:rPr>
          <w:sz w:val="24"/>
          <w:szCs w:val="24"/>
        </w:rPr>
        <w:t xml:space="preserve"> условиям Договора.</w:t>
      </w:r>
    </w:p>
    <w:p w:rsidR="0074696E" w:rsidRPr="00983A7F" w:rsidRDefault="00505D89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5.2.2.</w:t>
      </w:r>
      <w:r w:rsidR="0074696E" w:rsidRPr="00983A7F">
        <w:rPr>
          <w:sz w:val="24"/>
          <w:szCs w:val="24"/>
        </w:rPr>
        <w:t xml:space="preserve"> В случае изменения банковских реквизитов</w:t>
      </w:r>
      <w:r w:rsidR="0032358B" w:rsidRPr="00983A7F">
        <w:rPr>
          <w:sz w:val="24"/>
          <w:szCs w:val="24"/>
        </w:rPr>
        <w:t xml:space="preserve">, </w:t>
      </w:r>
      <w:r w:rsidR="0074696E" w:rsidRPr="00983A7F">
        <w:rPr>
          <w:sz w:val="24"/>
          <w:szCs w:val="24"/>
        </w:rPr>
        <w:t>юридического адреса</w:t>
      </w:r>
      <w:r w:rsidR="0032358B" w:rsidRPr="00983A7F">
        <w:rPr>
          <w:sz w:val="24"/>
          <w:szCs w:val="24"/>
        </w:rPr>
        <w:t>,</w:t>
      </w:r>
      <w:r w:rsidR="0074696E" w:rsidRPr="00983A7F">
        <w:rPr>
          <w:sz w:val="24"/>
          <w:szCs w:val="24"/>
        </w:rPr>
        <w:t xml:space="preserve"> платежных реквизитов </w:t>
      </w:r>
      <w:r w:rsidR="00041C32" w:rsidRPr="00983A7F">
        <w:rPr>
          <w:b/>
          <w:sz w:val="24"/>
          <w:szCs w:val="24"/>
        </w:rPr>
        <w:t>Учреждение</w:t>
      </w:r>
      <w:r w:rsidR="0074696E" w:rsidRPr="00983A7F">
        <w:rPr>
          <w:b/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уведомляет об этом посредством публикации новых реквизитов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газете «Вечерний Челябинск»</w:t>
      </w:r>
      <w:r w:rsidR="00AE65AA" w:rsidRPr="00983A7F">
        <w:rPr>
          <w:sz w:val="24"/>
          <w:szCs w:val="24"/>
        </w:rPr>
        <w:t>.</w:t>
      </w:r>
    </w:p>
    <w:p w:rsidR="00ED7F1D" w:rsidRPr="00983A7F" w:rsidRDefault="00ED7F1D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C004DB" w:rsidRPr="00983A7F" w:rsidRDefault="00C004DB" w:rsidP="00983A7F">
      <w:pPr>
        <w:ind w:firstLine="709"/>
        <w:contextualSpacing/>
        <w:rPr>
          <w:sz w:val="24"/>
          <w:szCs w:val="24"/>
        </w:rPr>
      </w:pP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6.1.</w:t>
      </w:r>
      <w:r w:rsidR="002423C0" w:rsidRPr="00983A7F">
        <w:rPr>
          <w:sz w:val="24"/>
          <w:szCs w:val="24"/>
        </w:rPr>
        <w:t xml:space="preserve"> За нарушение условий Договора С</w:t>
      </w:r>
      <w:r w:rsidRPr="00983A7F">
        <w:rPr>
          <w:sz w:val="24"/>
          <w:szCs w:val="24"/>
        </w:rPr>
        <w:t>тороны несут ответственность, ус</w:t>
      </w:r>
      <w:r w:rsidR="00A005C3" w:rsidRPr="00983A7F">
        <w:rPr>
          <w:sz w:val="24"/>
          <w:szCs w:val="24"/>
        </w:rPr>
        <w:t xml:space="preserve">тановленную законодательством и </w:t>
      </w:r>
      <w:r w:rsidRPr="00983A7F">
        <w:rPr>
          <w:sz w:val="24"/>
          <w:szCs w:val="24"/>
        </w:rPr>
        <w:t>Договором.</w:t>
      </w:r>
    </w:p>
    <w:p w:rsidR="00B75EF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6.2. </w:t>
      </w:r>
      <w:r w:rsidR="00B75EF5" w:rsidRPr="00983A7F">
        <w:rPr>
          <w:sz w:val="24"/>
          <w:szCs w:val="24"/>
        </w:rPr>
        <w:t xml:space="preserve">За нарушение сроков перечисления платы по Договору </w:t>
      </w:r>
      <w:r w:rsidR="00B75EF5" w:rsidRPr="00983A7F">
        <w:rPr>
          <w:b/>
          <w:sz w:val="24"/>
          <w:szCs w:val="24"/>
        </w:rPr>
        <w:t>Пользователь</w:t>
      </w:r>
      <w:r w:rsidR="00B75EF5" w:rsidRPr="00983A7F">
        <w:rPr>
          <w:sz w:val="24"/>
          <w:szCs w:val="24"/>
        </w:rPr>
        <w:t xml:space="preserve"> уплачивает неустойку в размере </w:t>
      </w:r>
      <w:r w:rsidR="0065610C" w:rsidRPr="00983A7F">
        <w:rPr>
          <w:sz w:val="24"/>
          <w:szCs w:val="24"/>
        </w:rPr>
        <w:t xml:space="preserve">1/300 </w:t>
      </w:r>
      <w:r w:rsidR="0065610C" w:rsidRPr="00983A7F">
        <w:rPr>
          <w:sz w:val="24"/>
          <w:szCs w:val="24"/>
          <w:shd w:val="clear" w:color="auto" w:fill="FFFFFF"/>
        </w:rPr>
        <w:t>от </w:t>
      </w:r>
      <w:r w:rsidR="0065610C" w:rsidRPr="00983A7F">
        <w:rPr>
          <w:bCs/>
          <w:sz w:val="24"/>
          <w:szCs w:val="24"/>
          <w:shd w:val="clear" w:color="auto" w:fill="FFFFFF"/>
        </w:rPr>
        <w:t>ставки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рефинансирования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 xml:space="preserve">ЦБ РФ </w:t>
      </w:r>
      <w:r w:rsidR="0065610C" w:rsidRPr="00983A7F">
        <w:rPr>
          <w:bCs/>
          <w:sz w:val="24"/>
          <w:szCs w:val="24"/>
          <w:shd w:val="clear" w:color="auto" w:fill="FFFFFF"/>
        </w:rPr>
        <w:t>за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каждый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день</w:t>
      </w:r>
      <w:r w:rsidR="0065610C" w:rsidRPr="00983A7F">
        <w:rPr>
          <w:sz w:val="24"/>
          <w:szCs w:val="24"/>
          <w:shd w:val="clear" w:color="auto" w:fill="FFFFFF"/>
        </w:rPr>
        <w:t> </w:t>
      </w:r>
      <w:r w:rsidR="0065610C" w:rsidRPr="00983A7F">
        <w:rPr>
          <w:bCs/>
          <w:sz w:val="24"/>
          <w:szCs w:val="24"/>
          <w:shd w:val="clear" w:color="auto" w:fill="FFFFFF"/>
        </w:rPr>
        <w:t>просрочки</w:t>
      </w:r>
      <w:r w:rsidR="0065610C" w:rsidRPr="00983A7F">
        <w:rPr>
          <w:sz w:val="24"/>
          <w:szCs w:val="24"/>
        </w:rPr>
        <w:t xml:space="preserve"> </w:t>
      </w:r>
      <w:r w:rsidR="00123D2A" w:rsidRPr="00983A7F">
        <w:rPr>
          <w:sz w:val="24"/>
          <w:szCs w:val="24"/>
          <w:shd w:val="clear" w:color="auto" w:fill="FFFFFF"/>
        </w:rPr>
        <w:t>от</w:t>
      </w:r>
      <w:r w:rsidR="00983A7F">
        <w:rPr>
          <w:sz w:val="24"/>
          <w:szCs w:val="24"/>
          <w:shd w:val="clear" w:color="auto" w:fill="FFFFFF"/>
        </w:rPr>
        <w:t> </w:t>
      </w:r>
      <w:r w:rsidR="00123D2A" w:rsidRPr="00983A7F">
        <w:rPr>
          <w:sz w:val="24"/>
          <w:szCs w:val="24"/>
          <w:shd w:val="clear" w:color="auto" w:fill="FFFFFF"/>
        </w:rPr>
        <w:t>не уплаченной в срок суммы (начиная со следующего дня после истечения срока исполнения обязательства по договору).</w:t>
      </w:r>
      <w:r w:rsidR="00123D2A" w:rsidRPr="00983A7F">
        <w:rPr>
          <w:sz w:val="24"/>
          <w:szCs w:val="24"/>
        </w:rPr>
        <w:t xml:space="preserve"> </w:t>
      </w:r>
    </w:p>
    <w:p w:rsidR="004C13D4" w:rsidRDefault="00B842E6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6.3. </w:t>
      </w:r>
      <w:r w:rsidR="006538BA" w:rsidRPr="00B62F25">
        <w:rPr>
          <w:sz w:val="24"/>
          <w:szCs w:val="24"/>
        </w:rPr>
        <w:t>За нарушение обязанностей, предусмотренных</w:t>
      </w:r>
      <w:r w:rsidRPr="00B62F25">
        <w:rPr>
          <w:sz w:val="24"/>
          <w:szCs w:val="24"/>
        </w:rPr>
        <w:t xml:space="preserve"> </w:t>
      </w:r>
      <w:proofErr w:type="spellStart"/>
      <w:r w:rsidR="0051215B" w:rsidRPr="00B62F25">
        <w:rPr>
          <w:sz w:val="24"/>
          <w:szCs w:val="24"/>
        </w:rPr>
        <w:t>п.</w:t>
      </w:r>
      <w:r w:rsidR="00BA504E" w:rsidRPr="00B62F25">
        <w:rPr>
          <w:sz w:val="24"/>
          <w:szCs w:val="24"/>
        </w:rPr>
        <w:t>п</w:t>
      </w:r>
      <w:proofErr w:type="spellEnd"/>
      <w:r w:rsidR="00BA504E" w:rsidRPr="00B62F25">
        <w:rPr>
          <w:sz w:val="24"/>
          <w:szCs w:val="24"/>
        </w:rPr>
        <w:t>.</w:t>
      </w:r>
      <w:r w:rsidR="00104C8B" w:rsidRPr="00B62F25">
        <w:rPr>
          <w:sz w:val="24"/>
          <w:szCs w:val="24"/>
        </w:rPr>
        <w:t xml:space="preserve"> </w:t>
      </w:r>
      <w:proofErr w:type="gramStart"/>
      <w:r w:rsidR="005517CD" w:rsidRPr="00B62F25">
        <w:rPr>
          <w:sz w:val="24"/>
          <w:szCs w:val="24"/>
        </w:rPr>
        <w:t>4.1.17.</w:t>
      </w:r>
      <w:r w:rsidR="00A63347" w:rsidRPr="00B62F25">
        <w:rPr>
          <w:sz w:val="24"/>
          <w:szCs w:val="24"/>
        </w:rPr>
        <w:t>,</w:t>
      </w:r>
      <w:proofErr w:type="gramEnd"/>
      <w:r w:rsidR="00A63347" w:rsidRPr="00B62F25">
        <w:rPr>
          <w:sz w:val="24"/>
          <w:szCs w:val="24"/>
        </w:rPr>
        <w:t xml:space="preserve"> 4.1.19., 4.1.20.</w:t>
      </w:r>
      <w:r w:rsidR="005517CD" w:rsidRPr="00B62F25">
        <w:rPr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Договора, </w:t>
      </w:r>
      <w:r w:rsidR="006538BA" w:rsidRPr="00B62F25">
        <w:rPr>
          <w:b/>
          <w:sz w:val="24"/>
          <w:szCs w:val="24"/>
        </w:rPr>
        <w:t>Пользователь</w:t>
      </w:r>
      <w:r w:rsidR="008E0538" w:rsidRPr="00B62F25">
        <w:rPr>
          <w:b/>
          <w:sz w:val="24"/>
          <w:szCs w:val="24"/>
        </w:rPr>
        <w:t xml:space="preserve"> </w:t>
      </w:r>
      <w:r w:rsidR="006538BA" w:rsidRPr="00B62F25">
        <w:rPr>
          <w:sz w:val="24"/>
          <w:szCs w:val="24"/>
        </w:rPr>
        <w:t xml:space="preserve">уплачивает </w:t>
      </w:r>
      <w:r w:rsidR="00EE4235" w:rsidRPr="00B62F25">
        <w:rPr>
          <w:sz w:val="24"/>
          <w:szCs w:val="24"/>
        </w:rPr>
        <w:t xml:space="preserve">за каждое нарушение </w:t>
      </w:r>
      <w:r w:rsidR="006538BA" w:rsidRPr="00B62F25">
        <w:rPr>
          <w:sz w:val="24"/>
          <w:szCs w:val="24"/>
        </w:rPr>
        <w:t>штраф в размере 100 000,00</w:t>
      </w:r>
      <w:r w:rsidR="00080D89" w:rsidRPr="00B62F25">
        <w:rPr>
          <w:sz w:val="24"/>
          <w:szCs w:val="24"/>
        </w:rPr>
        <w:t xml:space="preserve"> (Сто тысяч)</w:t>
      </w:r>
      <w:r w:rsidR="006538BA" w:rsidRPr="00B62F25">
        <w:rPr>
          <w:sz w:val="24"/>
          <w:szCs w:val="24"/>
        </w:rPr>
        <w:t xml:space="preserve"> ру</w:t>
      </w:r>
      <w:r w:rsidR="00080D89" w:rsidRPr="00B62F25">
        <w:rPr>
          <w:sz w:val="24"/>
          <w:szCs w:val="24"/>
        </w:rPr>
        <w:t>блей</w:t>
      </w:r>
      <w:r w:rsidR="006538BA" w:rsidRPr="00B62F25">
        <w:rPr>
          <w:sz w:val="24"/>
          <w:szCs w:val="24"/>
        </w:rPr>
        <w:t xml:space="preserve"> – для юридическ</w:t>
      </w:r>
      <w:r w:rsidR="00C92464" w:rsidRPr="00B62F25">
        <w:rPr>
          <w:sz w:val="24"/>
          <w:szCs w:val="24"/>
        </w:rPr>
        <w:t>ого</w:t>
      </w:r>
      <w:r w:rsidR="006538BA" w:rsidRPr="00B62F25">
        <w:rPr>
          <w:sz w:val="24"/>
          <w:szCs w:val="24"/>
        </w:rPr>
        <w:t xml:space="preserve"> лиц</w:t>
      </w:r>
      <w:r w:rsidR="00C92464" w:rsidRPr="00B62F25">
        <w:rPr>
          <w:sz w:val="24"/>
          <w:szCs w:val="24"/>
        </w:rPr>
        <w:t>а</w:t>
      </w:r>
      <w:r w:rsidR="006538BA" w:rsidRPr="00B62F25">
        <w:rPr>
          <w:sz w:val="24"/>
          <w:szCs w:val="24"/>
        </w:rPr>
        <w:t xml:space="preserve">, 50 000,00 </w:t>
      </w:r>
      <w:r w:rsidR="00080D89" w:rsidRPr="00B62F25">
        <w:rPr>
          <w:sz w:val="24"/>
          <w:szCs w:val="24"/>
        </w:rPr>
        <w:t>(пятьдесят тысяч) рублей</w:t>
      </w:r>
      <w:r w:rsidR="006538BA" w:rsidRPr="00B62F25">
        <w:rPr>
          <w:sz w:val="24"/>
          <w:szCs w:val="24"/>
        </w:rPr>
        <w:t xml:space="preserve"> – </w:t>
      </w:r>
      <w:r w:rsidR="004C13D4" w:rsidRPr="00B62F25">
        <w:rPr>
          <w:sz w:val="24"/>
          <w:szCs w:val="24"/>
        </w:rPr>
        <w:t xml:space="preserve">для индивидуального предпринимателя и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предпринимателя.</w:t>
      </w:r>
    </w:p>
    <w:p w:rsidR="00EE4235" w:rsidRPr="00983A7F" w:rsidRDefault="00EE423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При этом расходы по демонтажу НТО</w:t>
      </w:r>
      <w:r w:rsidR="00C07F0F" w:rsidRPr="00983A7F">
        <w:rPr>
          <w:sz w:val="24"/>
          <w:szCs w:val="24"/>
        </w:rPr>
        <w:t xml:space="preserve">, указанные в </w:t>
      </w:r>
      <w:r w:rsidRPr="00983A7F">
        <w:rPr>
          <w:sz w:val="24"/>
          <w:szCs w:val="24"/>
        </w:rPr>
        <w:t>п. 4.1.19. Договора, а также по приведению места размещения НТО в состояние, в котором указанное место было получено на момент заключения Договора</w:t>
      </w:r>
      <w:r w:rsidR="00D13205" w:rsidRPr="00983A7F">
        <w:rPr>
          <w:sz w:val="24"/>
          <w:szCs w:val="24"/>
        </w:rPr>
        <w:t>,</w:t>
      </w:r>
      <w:r w:rsidRPr="00983A7F">
        <w:rPr>
          <w:sz w:val="24"/>
          <w:szCs w:val="24"/>
        </w:rPr>
        <w:t xml:space="preserve"> в</w:t>
      </w:r>
      <w:r w:rsidR="007E1B76" w:rsidRPr="00983A7F">
        <w:rPr>
          <w:sz w:val="24"/>
          <w:szCs w:val="24"/>
        </w:rPr>
        <w:t>озмещаются</w:t>
      </w:r>
      <w:r w:rsidRPr="00983A7F">
        <w:rPr>
          <w:sz w:val="24"/>
          <w:szCs w:val="24"/>
        </w:rPr>
        <w:t xml:space="preserve"> сверх вышеуказанного штрафа.</w:t>
      </w:r>
    </w:p>
    <w:p w:rsidR="00327575" w:rsidRPr="00983A7F" w:rsidRDefault="0032757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согласен с тем, что до момента </w:t>
      </w:r>
      <w:r w:rsidR="00CD6FA9" w:rsidRPr="00983A7F">
        <w:rPr>
          <w:sz w:val="24"/>
          <w:szCs w:val="24"/>
        </w:rPr>
        <w:t xml:space="preserve">уплаты </w:t>
      </w:r>
      <w:r w:rsidR="00D13205" w:rsidRPr="00983A7F">
        <w:rPr>
          <w:sz w:val="24"/>
          <w:szCs w:val="24"/>
        </w:rPr>
        <w:t xml:space="preserve">указанного в настоящем пункте Договора </w:t>
      </w:r>
      <w:r w:rsidRPr="00983A7F">
        <w:rPr>
          <w:sz w:val="24"/>
          <w:szCs w:val="24"/>
        </w:rPr>
        <w:t xml:space="preserve">штрафа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322A87" w:rsidRPr="00983A7F" w:rsidRDefault="00322A8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6.4. Убытки, которые возникли в связи с неисполнением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обязанности, предусмотренной п. 4.1.1</w:t>
      </w:r>
      <w:r w:rsidR="00CE435E" w:rsidRPr="00983A7F">
        <w:rPr>
          <w:sz w:val="24"/>
          <w:szCs w:val="24"/>
        </w:rPr>
        <w:t>8</w:t>
      </w:r>
      <w:r w:rsidRPr="00983A7F">
        <w:rPr>
          <w:sz w:val="24"/>
          <w:szCs w:val="24"/>
        </w:rPr>
        <w:t xml:space="preserve"> Договора, возмещаются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в полном объеме.</w:t>
      </w:r>
    </w:p>
    <w:p w:rsidR="00D6032F" w:rsidRPr="00983A7F" w:rsidRDefault="00706615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6.</w:t>
      </w:r>
      <w:r w:rsidR="00322A87" w:rsidRPr="00983A7F">
        <w:rPr>
          <w:sz w:val="24"/>
          <w:szCs w:val="24"/>
        </w:rPr>
        <w:t>5</w:t>
      </w:r>
      <w:r w:rsidRPr="00983A7F">
        <w:rPr>
          <w:sz w:val="24"/>
          <w:szCs w:val="24"/>
        </w:rPr>
        <w:t xml:space="preserve">. </w:t>
      </w:r>
      <w:r w:rsidR="00D6032F" w:rsidRPr="00983A7F">
        <w:rPr>
          <w:sz w:val="24"/>
          <w:szCs w:val="24"/>
        </w:rPr>
        <w:t xml:space="preserve">В случае расторжения Договора </w:t>
      </w:r>
      <w:r w:rsidR="00034F56" w:rsidRPr="00983A7F">
        <w:rPr>
          <w:b/>
          <w:sz w:val="24"/>
          <w:szCs w:val="24"/>
        </w:rPr>
        <w:t>Учреждение</w:t>
      </w:r>
      <w:r w:rsidR="00B3464B" w:rsidRPr="00983A7F">
        <w:rPr>
          <w:b/>
          <w:sz w:val="24"/>
          <w:szCs w:val="24"/>
        </w:rPr>
        <w:t>м</w:t>
      </w:r>
      <w:r w:rsidR="00CD6FA9" w:rsidRPr="00983A7F">
        <w:rPr>
          <w:sz w:val="24"/>
          <w:szCs w:val="24"/>
        </w:rPr>
        <w:t xml:space="preserve"> </w:t>
      </w:r>
      <w:r w:rsidR="00D6032F" w:rsidRPr="00983A7F">
        <w:rPr>
          <w:sz w:val="24"/>
          <w:szCs w:val="24"/>
        </w:rPr>
        <w:t>в одностороннем порядке по</w:t>
      </w:r>
      <w:r w:rsidR="00983A7F">
        <w:rPr>
          <w:sz w:val="24"/>
          <w:szCs w:val="24"/>
        </w:rPr>
        <w:t> </w:t>
      </w:r>
      <w:r w:rsidR="00D6032F" w:rsidRPr="00983A7F">
        <w:rPr>
          <w:sz w:val="24"/>
          <w:szCs w:val="24"/>
        </w:rPr>
        <w:t>основаниям, пре</w:t>
      </w:r>
      <w:r w:rsidR="005F0B9A" w:rsidRPr="00983A7F">
        <w:rPr>
          <w:sz w:val="24"/>
          <w:szCs w:val="24"/>
        </w:rPr>
        <w:t>дусмотренн</w:t>
      </w:r>
      <w:r w:rsidR="00CE54AE" w:rsidRPr="00983A7F">
        <w:rPr>
          <w:sz w:val="24"/>
          <w:szCs w:val="24"/>
        </w:rPr>
        <w:t>ы</w:t>
      </w:r>
      <w:r w:rsidR="005F0B9A" w:rsidRPr="00983A7F">
        <w:rPr>
          <w:sz w:val="24"/>
          <w:szCs w:val="24"/>
        </w:rPr>
        <w:t xml:space="preserve">м </w:t>
      </w:r>
      <w:r w:rsidR="00CE54AE" w:rsidRPr="00983A7F">
        <w:rPr>
          <w:sz w:val="24"/>
          <w:szCs w:val="24"/>
        </w:rPr>
        <w:t>в пунктах</w:t>
      </w:r>
      <w:r w:rsidR="005F0B9A" w:rsidRPr="00983A7F">
        <w:rPr>
          <w:sz w:val="24"/>
          <w:szCs w:val="24"/>
        </w:rPr>
        <w:t xml:space="preserve"> 7.3.1. – 7.3.1</w:t>
      </w:r>
      <w:r w:rsidR="00B61DCA" w:rsidRPr="00983A7F">
        <w:rPr>
          <w:sz w:val="24"/>
          <w:szCs w:val="24"/>
        </w:rPr>
        <w:t>4</w:t>
      </w:r>
      <w:r w:rsidR="00D6032F" w:rsidRPr="00983A7F">
        <w:rPr>
          <w:sz w:val="24"/>
          <w:szCs w:val="24"/>
        </w:rPr>
        <w:t xml:space="preserve">. Договора, </w:t>
      </w:r>
      <w:r w:rsidR="00736635" w:rsidRPr="00983A7F">
        <w:rPr>
          <w:sz w:val="24"/>
          <w:szCs w:val="24"/>
        </w:rPr>
        <w:t xml:space="preserve">или расторжения Договора по соглашению Сторон по инициативе </w:t>
      </w:r>
      <w:r w:rsidR="00736635" w:rsidRPr="00983A7F">
        <w:rPr>
          <w:b/>
          <w:sz w:val="24"/>
          <w:szCs w:val="24"/>
        </w:rPr>
        <w:t>Пользователя</w:t>
      </w:r>
      <w:r w:rsidR="00736635" w:rsidRPr="00983A7F">
        <w:rPr>
          <w:sz w:val="24"/>
          <w:szCs w:val="24"/>
        </w:rPr>
        <w:t xml:space="preserve"> </w:t>
      </w:r>
      <w:r w:rsidR="00CD6FA9" w:rsidRPr="00983A7F">
        <w:rPr>
          <w:sz w:val="24"/>
          <w:szCs w:val="24"/>
        </w:rPr>
        <w:t xml:space="preserve">денежные средства в </w:t>
      </w:r>
      <w:r w:rsidR="003D0698" w:rsidRPr="00983A7F">
        <w:rPr>
          <w:sz w:val="24"/>
          <w:szCs w:val="24"/>
        </w:rPr>
        <w:t xml:space="preserve">размере части внесенной платы, оставшейся </w:t>
      </w:r>
      <w:r w:rsidR="00D6032F" w:rsidRPr="00983A7F">
        <w:rPr>
          <w:sz w:val="24"/>
          <w:szCs w:val="24"/>
        </w:rPr>
        <w:t>за неисполь</w:t>
      </w:r>
      <w:r w:rsidR="00CD6FA9" w:rsidRPr="00983A7F">
        <w:rPr>
          <w:sz w:val="24"/>
          <w:szCs w:val="24"/>
        </w:rPr>
        <w:t xml:space="preserve">зованные периоды размещения НТО, возврату </w:t>
      </w:r>
      <w:r w:rsidR="00CD6FA9" w:rsidRPr="00983A7F">
        <w:rPr>
          <w:b/>
          <w:sz w:val="24"/>
          <w:szCs w:val="24"/>
        </w:rPr>
        <w:t>Пользователю</w:t>
      </w:r>
      <w:r w:rsidR="00CD6FA9" w:rsidRPr="00983A7F">
        <w:rPr>
          <w:sz w:val="24"/>
          <w:szCs w:val="24"/>
        </w:rPr>
        <w:t xml:space="preserve"> не подлежат. Стороны договорились, что данные суммы не считаются неосн</w:t>
      </w:r>
      <w:r w:rsidR="00736635" w:rsidRPr="00983A7F">
        <w:rPr>
          <w:sz w:val="24"/>
          <w:szCs w:val="24"/>
        </w:rPr>
        <w:t>овательным обогащением</w:t>
      </w:r>
      <w:r w:rsidR="00B96B28" w:rsidRPr="00983A7F">
        <w:rPr>
          <w:sz w:val="24"/>
          <w:szCs w:val="24"/>
        </w:rPr>
        <w:t xml:space="preserve"> </w:t>
      </w:r>
      <w:r w:rsidR="00CE54AE" w:rsidRPr="00983A7F">
        <w:rPr>
          <w:sz w:val="24"/>
          <w:szCs w:val="24"/>
        </w:rPr>
        <w:t>город</w:t>
      </w:r>
      <w:r w:rsidR="00686173">
        <w:rPr>
          <w:sz w:val="24"/>
          <w:szCs w:val="24"/>
        </w:rPr>
        <w:t>а</w:t>
      </w:r>
      <w:r w:rsidR="00CE54AE" w:rsidRPr="00983A7F">
        <w:rPr>
          <w:sz w:val="24"/>
          <w:szCs w:val="24"/>
        </w:rPr>
        <w:t xml:space="preserve"> Челябинс</w:t>
      </w:r>
      <w:r w:rsidR="00915558" w:rsidRPr="00983A7F">
        <w:rPr>
          <w:sz w:val="24"/>
          <w:szCs w:val="24"/>
        </w:rPr>
        <w:t>ка</w:t>
      </w:r>
      <w:r w:rsidR="00CE54AE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>и</w:t>
      </w:r>
      <w:r w:rsidR="00736635" w:rsidRPr="00983A7F">
        <w:rPr>
          <w:sz w:val="24"/>
          <w:szCs w:val="24"/>
        </w:rPr>
        <w:t xml:space="preserve"> </w:t>
      </w:r>
      <w:r w:rsidR="00034F56" w:rsidRPr="00983A7F">
        <w:rPr>
          <w:b/>
          <w:sz w:val="24"/>
          <w:szCs w:val="24"/>
        </w:rPr>
        <w:t>Учреждения</w:t>
      </w:r>
      <w:r w:rsidR="00736635" w:rsidRPr="00983A7F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</w:t>
      </w:r>
      <w:r w:rsidR="009950C8" w:rsidRPr="00983A7F">
        <w:rPr>
          <w:sz w:val="24"/>
          <w:szCs w:val="24"/>
        </w:rPr>
        <w:t>кращением договорных отношений.</w:t>
      </w:r>
    </w:p>
    <w:p w:rsidR="00CE54AE" w:rsidRPr="00983A7F" w:rsidRDefault="00CE54AE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pStyle w:val="2"/>
        <w:numPr>
          <w:ilvl w:val="0"/>
          <w:numId w:val="0"/>
        </w:num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83A7F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983A7F">
        <w:rPr>
          <w:rFonts w:ascii="Times New Roman" w:hAnsi="Times New Roman" w:cs="Times New Roman"/>
          <w:sz w:val="24"/>
          <w:szCs w:val="24"/>
        </w:rPr>
        <w:t xml:space="preserve">. </w:t>
      </w:r>
      <w:r w:rsidR="0074696E" w:rsidRPr="00983A7F">
        <w:rPr>
          <w:rFonts w:ascii="Times New Roman" w:hAnsi="Times New Roman" w:cs="Times New Roman"/>
          <w:sz w:val="24"/>
          <w:szCs w:val="24"/>
        </w:rPr>
        <w:t>Изменение, расторжение, прекращение Договора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7.1. </w:t>
      </w:r>
      <w:r w:rsidR="00CB6F1C" w:rsidRPr="00983A7F">
        <w:rPr>
          <w:sz w:val="24"/>
          <w:szCs w:val="24"/>
        </w:rPr>
        <w:t>Внесение и</w:t>
      </w:r>
      <w:r w:rsidRPr="00983A7F">
        <w:rPr>
          <w:sz w:val="24"/>
          <w:szCs w:val="24"/>
        </w:rPr>
        <w:t>зменени</w:t>
      </w:r>
      <w:r w:rsidR="00C91475" w:rsidRPr="00983A7F">
        <w:rPr>
          <w:sz w:val="24"/>
          <w:szCs w:val="24"/>
        </w:rPr>
        <w:t>й</w:t>
      </w:r>
      <w:r w:rsidRPr="00983A7F">
        <w:rPr>
          <w:sz w:val="24"/>
          <w:szCs w:val="24"/>
        </w:rPr>
        <w:t xml:space="preserve"> </w:t>
      </w:r>
      <w:r w:rsidR="00CB6F1C" w:rsidRPr="00983A7F">
        <w:rPr>
          <w:sz w:val="24"/>
          <w:szCs w:val="24"/>
        </w:rPr>
        <w:t xml:space="preserve">в </w:t>
      </w:r>
      <w:r w:rsidRPr="00983A7F">
        <w:rPr>
          <w:sz w:val="24"/>
          <w:szCs w:val="24"/>
        </w:rPr>
        <w:t xml:space="preserve">Договор </w:t>
      </w:r>
      <w:r w:rsidR="00CB6F1C" w:rsidRPr="00983A7F">
        <w:rPr>
          <w:sz w:val="24"/>
          <w:szCs w:val="24"/>
        </w:rPr>
        <w:t>осуществляется в случа</w:t>
      </w:r>
      <w:r w:rsidR="00C91475" w:rsidRPr="00983A7F">
        <w:rPr>
          <w:sz w:val="24"/>
          <w:szCs w:val="24"/>
        </w:rPr>
        <w:t>ях</w:t>
      </w:r>
      <w:r w:rsidR="00CB6F1C" w:rsidRPr="00983A7F">
        <w:rPr>
          <w:sz w:val="24"/>
          <w:szCs w:val="24"/>
        </w:rPr>
        <w:t xml:space="preserve"> и порядке</w:t>
      </w:r>
      <w:r w:rsidRPr="00983A7F">
        <w:rPr>
          <w:sz w:val="24"/>
          <w:szCs w:val="24"/>
        </w:rPr>
        <w:t xml:space="preserve">, </w:t>
      </w:r>
      <w:r w:rsidR="00DC6A47" w:rsidRPr="00983A7F">
        <w:rPr>
          <w:sz w:val="24"/>
          <w:szCs w:val="24"/>
        </w:rPr>
        <w:t>установленных законодательством</w:t>
      </w:r>
      <w:r w:rsidRPr="00983A7F">
        <w:rPr>
          <w:sz w:val="24"/>
          <w:szCs w:val="24"/>
        </w:rPr>
        <w:t xml:space="preserve">. 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C91475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7.2. Стороны вправе по взаимному соглашению расторгнуть Договор.</w:t>
      </w:r>
      <w:r w:rsidR="000C2E5F" w:rsidRPr="00983A7F">
        <w:rPr>
          <w:sz w:val="24"/>
          <w:szCs w:val="24"/>
        </w:rPr>
        <w:t xml:space="preserve"> </w:t>
      </w:r>
    </w:p>
    <w:p w:rsidR="0074696E" w:rsidRPr="00983A7F" w:rsidRDefault="000C2E5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В случае, если Договор расторгается по инициативе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, </w:t>
      </w:r>
      <w:r w:rsidR="00930C4F" w:rsidRPr="00983A7F">
        <w:rPr>
          <w:sz w:val="24"/>
          <w:szCs w:val="24"/>
        </w:rPr>
        <w:t xml:space="preserve">внесенные </w:t>
      </w:r>
      <w:r w:rsidR="00930C4F" w:rsidRPr="00983A7F">
        <w:rPr>
          <w:b/>
          <w:sz w:val="24"/>
          <w:szCs w:val="24"/>
        </w:rPr>
        <w:t>Пользователем</w:t>
      </w:r>
      <w:r w:rsidR="00930C4F" w:rsidRPr="00983A7F">
        <w:rPr>
          <w:sz w:val="24"/>
          <w:szCs w:val="24"/>
        </w:rPr>
        <w:t xml:space="preserve"> </w:t>
      </w:r>
      <w:r w:rsidR="00B96B28" w:rsidRPr="00983A7F">
        <w:rPr>
          <w:sz w:val="24"/>
          <w:szCs w:val="24"/>
        </w:rPr>
        <w:t xml:space="preserve">денежные средства в размере </w:t>
      </w:r>
      <w:r w:rsidR="001727FA" w:rsidRPr="00983A7F">
        <w:rPr>
          <w:sz w:val="24"/>
          <w:szCs w:val="24"/>
        </w:rPr>
        <w:t xml:space="preserve">части </w:t>
      </w:r>
      <w:r w:rsidR="00B96B28" w:rsidRPr="00983A7F">
        <w:rPr>
          <w:sz w:val="24"/>
          <w:szCs w:val="24"/>
        </w:rPr>
        <w:t xml:space="preserve">внесенной платы, </w:t>
      </w:r>
      <w:r w:rsidR="001727FA" w:rsidRPr="00983A7F">
        <w:rPr>
          <w:sz w:val="24"/>
          <w:szCs w:val="24"/>
        </w:rPr>
        <w:t>оставшейся за</w:t>
      </w:r>
      <w:r w:rsidR="00983A7F">
        <w:rPr>
          <w:sz w:val="24"/>
          <w:szCs w:val="24"/>
        </w:rPr>
        <w:t> </w:t>
      </w:r>
      <w:r w:rsidR="001727FA" w:rsidRPr="00983A7F">
        <w:rPr>
          <w:sz w:val="24"/>
          <w:szCs w:val="24"/>
        </w:rPr>
        <w:t xml:space="preserve">неиспользованные периоды размещения НТО, </w:t>
      </w:r>
      <w:r w:rsidR="00B96B28" w:rsidRPr="00983A7F">
        <w:rPr>
          <w:sz w:val="24"/>
          <w:szCs w:val="24"/>
        </w:rPr>
        <w:t xml:space="preserve">возврату </w:t>
      </w:r>
      <w:r w:rsidR="00B96B28" w:rsidRPr="00983A7F">
        <w:rPr>
          <w:b/>
          <w:sz w:val="24"/>
          <w:szCs w:val="24"/>
        </w:rPr>
        <w:t>Пользователю</w:t>
      </w:r>
      <w:r w:rsidR="00B96B28" w:rsidRPr="00983A7F">
        <w:rPr>
          <w:sz w:val="24"/>
          <w:szCs w:val="24"/>
        </w:rPr>
        <w:t xml:space="preserve"> не подлежат. </w:t>
      </w:r>
      <w:r w:rsidR="00B96B28" w:rsidRPr="00983A7F">
        <w:rPr>
          <w:sz w:val="24"/>
          <w:szCs w:val="24"/>
        </w:rPr>
        <w:lastRenderedPageBreak/>
        <w:t xml:space="preserve">Стороны договорились, что данные суммы не считаются неосновательным обогащением муниципального образования </w:t>
      </w:r>
      <w:r w:rsidR="00C91475" w:rsidRPr="00983A7F">
        <w:rPr>
          <w:sz w:val="24"/>
          <w:szCs w:val="24"/>
        </w:rPr>
        <w:t xml:space="preserve">«город Челябинск» </w:t>
      </w:r>
      <w:r w:rsidR="00B96B28" w:rsidRPr="00983A7F">
        <w:rPr>
          <w:sz w:val="24"/>
          <w:szCs w:val="24"/>
        </w:rPr>
        <w:t xml:space="preserve">и </w:t>
      </w:r>
      <w:r w:rsidR="00B96B28" w:rsidRPr="00983A7F">
        <w:rPr>
          <w:b/>
          <w:sz w:val="24"/>
          <w:szCs w:val="24"/>
        </w:rPr>
        <w:t>Учреждения</w:t>
      </w:r>
      <w:r w:rsidR="00B96B28" w:rsidRPr="00983A7F">
        <w:rPr>
          <w:sz w:val="24"/>
          <w:szCs w:val="24"/>
        </w:rPr>
        <w:t>, а представляют собой фиксированную сумму компенсации убытков муниципального образования</w:t>
      </w:r>
      <w:r w:rsidR="00C91475" w:rsidRPr="00983A7F">
        <w:rPr>
          <w:sz w:val="24"/>
          <w:szCs w:val="24"/>
        </w:rPr>
        <w:t xml:space="preserve"> «город Челябинск»</w:t>
      </w:r>
      <w:r w:rsidR="00B96B28" w:rsidRPr="00983A7F">
        <w:rPr>
          <w:sz w:val="24"/>
          <w:szCs w:val="24"/>
        </w:rPr>
        <w:t>, связанных с досрочным прекращением договорных отношений</w:t>
      </w:r>
      <w:r w:rsidR="005D45AD" w:rsidRPr="00983A7F">
        <w:rPr>
          <w:sz w:val="24"/>
          <w:szCs w:val="24"/>
        </w:rPr>
        <w:t>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 </w:t>
      </w:r>
      <w:r w:rsidR="00034F56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bookmarkStart w:id="4" w:name="Par0"/>
      <w:bookmarkEnd w:id="4"/>
      <w:r w:rsidRPr="00983A7F">
        <w:rPr>
          <w:sz w:val="24"/>
          <w:szCs w:val="24"/>
        </w:rPr>
        <w:t xml:space="preserve">7.3.1. при </w:t>
      </w:r>
      <w:r w:rsidR="002919F6" w:rsidRPr="00983A7F">
        <w:rPr>
          <w:sz w:val="24"/>
          <w:szCs w:val="24"/>
        </w:rPr>
        <w:t>размещени</w:t>
      </w:r>
      <w:r w:rsidR="008E7C10" w:rsidRPr="00983A7F">
        <w:rPr>
          <w:sz w:val="24"/>
          <w:szCs w:val="24"/>
        </w:rPr>
        <w:t>и и эксплуатации НТО</w:t>
      </w:r>
      <w:r w:rsidRPr="00983A7F">
        <w:rPr>
          <w:sz w:val="24"/>
          <w:szCs w:val="24"/>
        </w:rPr>
        <w:t xml:space="preserve"> не в соответствии с </w:t>
      </w:r>
      <w:r w:rsidR="005F0B9A" w:rsidRPr="00983A7F">
        <w:rPr>
          <w:sz w:val="24"/>
          <w:szCs w:val="24"/>
        </w:rPr>
        <w:t xml:space="preserve">параметрами, указанными в </w:t>
      </w:r>
      <w:r w:rsidR="006A05B0" w:rsidRPr="00983A7F">
        <w:rPr>
          <w:sz w:val="24"/>
          <w:szCs w:val="24"/>
        </w:rPr>
        <w:t>пункте</w:t>
      </w:r>
      <w:r w:rsidR="005F0B9A" w:rsidRPr="00983A7F">
        <w:rPr>
          <w:sz w:val="24"/>
          <w:szCs w:val="24"/>
        </w:rPr>
        <w:t xml:space="preserve"> 1.1. Договора</w:t>
      </w:r>
      <w:r w:rsidR="008E7C10" w:rsidRPr="00983A7F">
        <w:rPr>
          <w:sz w:val="24"/>
          <w:szCs w:val="24"/>
        </w:rPr>
        <w:t xml:space="preserve">, </w:t>
      </w:r>
      <w:r w:rsidR="00471191" w:rsidRPr="00983A7F">
        <w:rPr>
          <w:sz w:val="24"/>
          <w:szCs w:val="24"/>
        </w:rPr>
        <w:t>типу и специализации</w:t>
      </w:r>
      <w:r w:rsidR="006A05B0" w:rsidRPr="00983A7F">
        <w:rPr>
          <w:sz w:val="24"/>
          <w:szCs w:val="24"/>
        </w:rPr>
        <w:t xml:space="preserve"> НТО </w:t>
      </w:r>
      <w:r w:rsidRPr="00983A7F">
        <w:rPr>
          <w:sz w:val="24"/>
          <w:szCs w:val="24"/>
        </w:rPr>
        <w:t>и условиями, указанными в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разделах </w:t>
      </w:r>
      <w:r w:rsidRPr="00983A7F">
        <w:rPr>
          <w:sz w:val="24"/>
          <w:szCs w:val="24"/>
          <w:lang w:val="en-US"/>
        </w:rPr>
        <w:t>I</w:t>
      </w:r>
      <w:r w:rsidRPr="00983A7F">
        <w:rPr>
          <w:sz w:val="24"/>
          <w:szCs w:val="24"/>
        </w:rPr>
        <w:t xml:space="preserve">, </w:t>
      </w:r>
      <w:r w:rsidRPr="00983A7F">
        <w:rPr>
          <w:sz w:val="24"/>
          <w:szCs w:val="24"/>
          <w:lang w:val="en-US"/>
        </w:rPr>
        <w:t>II</w:t>
      </w:r>
      <w:r w:rsidRPr="00983A7F">
        <w:rPr>
          <w:sz w:val="24"/>
          <w:szCs w:val="24"/>
        </w:rPr>
        <w:t xml:space="preserve">, и </w:t>
      </w:r>
      <w:r w:rsidRPr="00983A7F">
        <w:rPr>
          <w:sz w:val="24"/>
          <w:szCs w:val="24"/>
          <w:lang w:val="en-US"/>
        </w:rPr>
        <w:t>III</w:t>
      </w:r>
      <w:r w:rsidRPr="00983A7F">
        <w:rPr>
          <w:sz w:val="24"/>
          <w:szCs w:val="24"/>
        </w:rPr>
        <w:t xml:space="preserve"> Договора;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7.3.2. при </w:t>
      </w:r>
      <w:proofErr w:type="spellStart"/>
      <w:r w:rsidRPr="00983A7F">
        <w:rPr>
          <w:sz w:val="24"/>
          <w:szCs w:val="24"/>
        </w:rPr>
        <w:t>неразмещении</w:t>
      </w:r>
      <w:proofErr w:type="spellEnd"/>
      <w:r w:rsidRPr="00983A7F">
        <w:rPr>
          <w:sz w:val="24"/>
          <w:szCs w:val="24"/>
        </w:rPr>
        <w:t xml:space="preserve"> НТО в течение </w:t>
      </w:r>
      <w:r w:rsidR="00A92721" w:rsidRPr="00983A7F">
        <w:rPr>
          <w:sz w:val="24"/>
          <w:szCs w:val="24"/>
        </w:rPr>
        <w:t>срока, указанного в пункте 4.1.6 настоящего Договора</w:t>
      </w:r>
      <w:r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7.3.4</w:t>
      </w:r>
      <w:r w:rsidR="0074696E" w:rsidRPr="00983A7F">
        <w:rPr>
          <w:sz w:val="24"/>
          <w:szCs w:val="24"/>
        </w:rPr>
        <w:t xml:space="preserve">. при </w:t>
      </w:r>
      <w:r w:rsidR="00736635" w:rsidRPr="00983A7F">
        <w:rPr>
          <w:sz w:val="24"/>
          <w:szCs w:val="24"/>
        </w:rPr>
        <w:t xml:space="preserve">однократном </w:t>
      </w:r>
      <w:r w:rsidR="0074696E" w:rsidRPr="00983A7F">
        <w:rPr>
          <w:sz w:val="24"/>
          <w:szCs w:val="24"/>
        </w:rPr>
        <w:t>невнесении</w:t>
      </w:r>
      <w:r w:rsidR="001347B3" w:rsidRPr="00983A7F">
        <w:rPr>
          <w:sz w:val="24"/>
          <w:szCs w:val="24"/>
        </w:rPr>
        <w:t xml:space="preserve"> </w:t>
      </w:r>
      <w:r w:rsidR="0074696E" w:rsidRPr="00983A7F">
        <w:rPr>
          <w:sz w:val="24"/>
          <w:szCs w:val="24"/>
        </w:rPr>
        <w:t>или неполном внесении платы по Договору</w:t>
      </w:r>
      <w:r w:rsidR="006537F8" w:rsidRPr="00983A7F">
        <w:rPr>
          <w:sz w:val="24"/>
          <w:szCs w:val="24"/>
        </w:rPr>
        <w:t xml:space="preserve"> согласно раздел</w:t>
      </w:r>
      <w:r w:rsidR="00A005C3" w:rsidRPr="00983A7F">
        <w:rPr>
          <w:sz w:val="24"/>
          <w:szCs w:val="24"/>
        </w:rPr>
        <w:t>у</w:t>
      </w:r>
      <w:r w:rsidR="006537F8" w:rsidRPr="00983A7F">
        <w:rPr>
          <w:sz w:val="24"/>
          <w:szCs w:val="24"/>
        </w:rPr>
        <w:t xml:space="preserve"> </w:t>
      </w:r>
      <w:r w:rsidR="006537F8" w:rsidRPr="00983A7F">
        <w:rPr>
          <w:sz w:val="24"/>
          <w:szCs w:val="24"/>
          <w:lang w:val="en-US"/>
        </w:rPr>
        <w:t>II</w:t>
      </w:r>
      <w:r w:rsidR="006537F8" w:rsidRPr="00983A7F">
        <w:rPr>
          <w:sz w:val="24"/>
          <w:szCs w:val="24"/>
        </w:rPr>
        <w:t xml:space="preserve"> Договора</w:t>
      </w:r>
      <w:r w:rsidR="0074696E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tabs>
          <w:tab w:val="left" w:pos="142"/>
          <w:tab w:val="left" w:pos="567"/>
          <w:tab w:val="left" w:pos="851"/>
          <w:tab w:val="left" w:pos="993"/>
        </w:tabs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7.3.5</w:t>
      </w:r>
      <w:r w:rsidR="0074696E" w:rsidRPr="00983A7F">
        <w:rPr>
          <w:sz w:val="24"/>
          <w:szCs w:val="24"/>
        </w:rPr>
        <w:t xml:space="preserve">. при эксплуатации НТО не в соответствии со Схемой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, а также мест</w:t>
      </w:r>
      <w:r w:rsidR="00123B13" w:rsidRPr="00983A7F">
        <w:rPr>
          <w:sz w:val="24"/>
          <w:szCs w:val="24"/>
        </w:rPr>
        <w:t xml:space="preserve">ом </w:t>
      </w:r>
      <w:r w:rsidR="0074696E" w:rsidRPr="00983A7F">
        <w:rPr>
          <w:sz w:val="24"/>
          <w:szCs w:val="24"/>
        </w:rPr>
        <w:t>размещения НТО;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7.3.6</w:t>
      </w:r>
      <w:r w:rsidR="002C0CE4" w:rsidRPr="00983A7F">
        <w:rPr>
          <w:sz w:val="24"/>
          <w:szCs w:val="24"/>
        </w:rPr>
        <w:t>. при нарушении п</w:t>
      </w:r>
      <w:r w:rsidR="00DA55C1" w:rsidRPr="00983A7F">
        <w:rPr>
          <w:sz w:val="24"/>
          <w:szCs w:val="24"/>
        </w:rPr>
        <w:t>ункта</w:t>
      </w:r>
      <w:r w:rsidR="002C0CE4" w:rsidRPr="00983A7F">
        <w:rPr>
          <w:sz w:val="24"/>
          <w:szCs w:val="24"/>
        </w:rPr>
        <w:t xml:space="preserve"> 4.1.17</w:t>
      </w:r>
      <w:r w:rsidR="0074696E" w:rsidRPr="00983A7F">
        <w:rPr>
          <w:sz w:val="24"/>
          <w:szCs w:val="24"/>
        </w:rPr>
        <w:t>.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7.3.7</w:t>
      </w:r>
      <w:r w:rsidR="0074696E" w:rsidRPr="00983A7F">
        <w:rPr>
          <w:sz w:val="24"/>
          <w:szCs w:val="24"/>
        </w:rPr>
        <w:t xml:space="preserve">. при неисполнении, ненадлежащем исполнении Пользователем </w:t>
      </w:r>
      <w:r w:rsidR="00964D41" w:rsidRPr="00983A7F">
        <w:rPr>
          <w:sz w:val="24"/>
          <w:szCs w:val="24"/>
        </w:rPr>
        <w:t xml:space="preserve">иных </w:t>
      </w:r>
      <w:r w:rsidR="0074696E" w:rsidRPr="00983A7F">
        <w:rPr>
          <w:sz w:val="24"/>
          <w:szCs w:val="24"/>
        </w:rPr>
        <w:t xml:space="preserve">обязанностей, предусмотренных разделом </w:t>
      </w:r>
      <w:r w:rsidR="0074696E" w:rsidRPr="00983A7F">
        <w:rPr>
          <w:sz w:val="24"/>
          <w:szCs w:val="24"/>
          <w:lang w:val="en-US"/>
        </w:rPr>
        <w:t>IV</w:t>
      </w:r>
      <w:r w:rsidR="0074696E" w:rsidRPr="00983A7F">
        <w:rPr>
          <w:sz w:val="24"/>
          <w:szCs w:val="24"/>
        </w:rPr>
        <w:t xml:space="preserve"> Договора;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7.3.8</w:t>
      </w:r>
      <w:r w:rsidR="0074696E" w:rsidRPr="00983A7F">
        <w:rPr>
          <w:sz w:val="24"/>
          <w:szCs w:val="24"/>
        </w:rPr>
        <w:t>. при передаче прав и обязанностей по Договору третьему лицу;</w:t>
      </w:r>
    </w:p>
    <w:p w:rsidR="00737481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7.3.9</w:t>
      </w:r>
      <w:r w:rsidR="0074696E" w:rsidRPr="00983A7F">
        <w:rPr>
          <w:sz w:val="24"/>
          <w:szCs w:val="24"/>
        </w:rPr>
        <w:t xml:space="preserve">. при исключении НТО из Схемы размещения </w:t>
      </w:r>
      <w:r w:rsidR="004A1ACB" w:rsidRPr="00983A7F">
        <w:rPr>
          <w:sz w:val="24"/>
          <w:szCs w:val="24"/>
        </w:rPr>
        <w:t>НТО</w:t>
      </w:r>
      <w:r w:rsidR="0074696E" w:rsidRPr="00983A7F">
        <w:rPr>
          <w:sz w:val="24"/>
          <w:szCs w:val="24"/>
        </w:rPr>
        <w:t>;</w:t>
      </w:r>
    </w:p>
    <w:p w:rsidR="00B61DCA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7.3.10. при повторном вынесении </w:t>
      </w:r>
      <w:r w:rsidR="00737481" w:rsidRPr="00983A7F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983A7F">
        <w:rPr>
          <w:sz w:val="24"/>
          <w:szCs w:val="24"/>
        </w:rPr>
        <w:t>решения об отказе в выдаче Акта соответствия</w:t>
      </w:r>
      <w:r w:rsidR="00ED5AAB" w:rsidRPr="00983A7F">
        <w:rPr>
          <w:sz w:val="24"/>
          <w:szCs w:val="24"/>
        </w:rPr>
        <w:t>, указанного в пункте 4.1.7 настоящего Договора</w:t>
      </w:r>
      <w:r w:rsidR="009A25F6" w:rsidRPr="00983A7F">
        <w:rPr>
          <w:sz w:val="24"/>
          <w:szCs w:val="24"/>
        </w:rPr>
        <w:t>;</w:t>
      </w:r>
    </w:p>
    <w:p w:rsidR="0074696E" w:rsidRPr="00983A7F" w:rsidRDefault="005F0B9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в случае признания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 xml:space="preserve"> в установленном законом порядке банкротом;</w:t>
      </w:r>
    </w:p>
    <w:p w:rsidR="00F74B57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2</w:t>
      </w:r>
      <w:r w:rsidR="00C949C1" w:rsidRPr="00983A7F">
        <w:rPr>
          <w:sz w:val="24"/>
          <w:szCs w:val="24"/>
        </w:rPr>
        <w:t>.</w:t>
      </w:r>
      <w:r w:rsidRPr="00983A7F">
        <w:rPr>
          <w:sz w:val="24"/>
          <w:szCs w:val="24"/>
        </w:rPr>
        <w:t xml:space="preserve"> в случае невыполнени</w:t>
      </w:r>
      <w:r w:rsidR="00005ECD" w:rsidRPr="00983A7F">
        <w:rPr>
          <w:sz w:val="24"/>
          <w:szCs w:val="24"/>
        </w:rPr>
        <w:t>я</w:t>
      </w:r>
      <w:r w:rsidRPr="00983A7F">
        <w:rPr>
          <w:sz w:val="24"/>
          <w:szCs w:val="24"/>
        </w:rPr>
        <w:t xml:space="preserve"> </w:t>
      </w:r>
      <w:r w:rsidRPr="00983A7F">
        <w:rPr>
          <w:b/>
          <w:sz w:val="24"/>
          <w:szCs w:val="24"/>
        </w:rPr>
        <w:t>Пользователем</w:t>
      </w:r>
      <w:r w:rsidRPr="00983A7F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F74B57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7.3.13</w:t>
      </w:r>
      <w:r w:rsidR="00F74B57" w:rsidRPr="00983A7F">
        <w:rPr>
          <w:sz w:val="24"/>
          <w:szCs w:val="24"/>
        </w:rPr>
        <w:t>. в случае наличия вступившего в законную силу постановления по делу об</w:t>
      </w:r>
      <w:r w:rsidR="00983A7F">
        <w:rPr>
          <w:sz w:val="24"/>
          <w:szCs w:val="24"/>
        </w:rPr>
        <w:t> </w:t>
      </w:r>
      <w:r w:rsidR="00F74B57" w:rsidRPr="00983A7F">
        <w:rPr>
          <w:sz w:val="24"/>
          <w:szCs w:val="24"/>
        </w:rPr>
        <w:t xml:space="preserve">административном правонарушении (в отношении </w:t>
      </w:r>
      <w:r w:rsidR="00F74B57" w:rsidRPr="00983A7F">
        <w:rPr>
          <w:b/>
          <w:sz w:val="24"/>
          <w:szCs w:val="24"/>
        </w:rPr>
        <w:t>Пользователя</w:t>
      </w:r>
      <w:r w:rsidR="00F74B57" w:rsidRPr="00983A7F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74696E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7.3.14</w:t>
      </w:r>
      <w:r w:rsidR="0074696E" w:rsidRPr="00983A7F">
        <w:rPr>
          <w:sz w:val="24"/>
          <w:szCs w:val="24"/>
        </w:rPr>
        <w:t>. в случае нарушени</w:t>
      </w:r>
      <w:r w:rsidR="00005ECD" w:rsidRPr="00983A7F">
        <w:rPr>
          <w:sz w:val="24"/>
          <w:szCs w:val="24"/>
        </w:rPr>
        <w:t>я</w:t>
      </w:r>
      <w:r w:rsidR="0074696E" w:rsidRPr="00983A7F">
        <w:rPr>
          <w:sz w:val="24"/>
          <w:szCs w:val="24"/>
        </w:rPr>
        <w:t xml:space="preserve">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</w:p>
    <w:p w:rsidR="0074696E" w:rsidRPr="00983A7F" w:rsidRDefault="00F74B5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</w:t>
      </w:r>
      <w:r w:rsidR="00B61DCA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74696E" w:rsidRPr="00983A7F">
        <w:rPr>
          <w:sz w:val="24"/>
          <w:szCs w:val="24"/>
        </w:rPr>
        <w:t xml:space="preserve"> случае невозможности эксплуатации НТО ввиду строительства (реконструкции), проведения капитального ремонта объектов улично-дорожной сети и</w:t>
      </w:r>
      <w:r w:rsidR="00983A7F">
        <w:t> </w:t>
      </w:r>
      <w:r w:rsidR="0074696E" w:rsidRPr="00983A7F">
        <w:rPr>
          <w:sz w:val="24"/>
          <w:szCs w:val="24"/>
        </w:rPr>
        <w:t>инженерной инфраструктуры</w:t>
      </w:r>
      <w:r w:rsidR="00663FCA" w:rsidRPr="00983A7F">
        <w:rPr>
          <w:sz w:val="24"/>
          <w:szCs w:val="24"/>
        </w:rPr>
        <w:t>;</w:t>
      </w:r>
    </w:p>
    <w:p w:rsidR="00663FCA" w:rsidRPr="00983A7F" w:rsidRDefault="00663F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</w:t>
      </w:r>
      <w:r w:rsidR="00B61DCA" w:rsidRPr="00983A7F">
        <w:rPr>
          <w:sz w:val="24"/>
          <w:szCs w:val="24"/>
        </w:rPr>
        <w:t>.3.16</w:t>
      </w:r>
      <w:r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Pr="00983A7F">
        <w:rPr>
          <w:sz w:val="24"/>
          <w:szCs w:val="24"/>
        </w:rPr>
        <w:t xml:space="preserve"> случае, если освобождение места размещения НТО необходимо в целях о</w:t>
      </w:r>
      <w:r w:rsidR="00C1227D" w:rsidRPr="00983A7F">
        <w:rPr>
          <w:sz w:val="24"/>
          <w:szCs w:val="24"/>
        </w:rPr>
        <w:t xml:space="preserve">рганизации </w:t>
      </w:r>
      <w:r w:rsidR="007D75F6" w:rsidRPr="00983A7F">
        <w:rPr>
          <w:sz w:val="24"/>
          <w:szCs w:val="24"/>
        </w:rPr>
        <w:t>мероприятий федерального, регионального уровня;</w:t>
      </w:r>
    </w:p>
    <w:p w:rsidR="00B75EF5" w:rsidRPr="00983A7F" w:rsidRDefault="00B61DCA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7.3.17</w:t>
      </w:r>
      <w:r w:rsidR="00663FCA" w:rsidRPr="00983A7F">
        <w:rPr>
          <w:sz w:val="24"/>
          <w:szCs w:val="24"/>
        </w:rPr>
        <w:t xml:space="preserve">. </w:t>
      </w:r>
      <w:r w:rsidR="00737481" w:rsidRPr="00983A7F">
        <w:rPr>
          <w:sz w:val="24"/>
          <w:szCs w:val="24"/>
        </w:rPr>
        <w:t>в</w:t>
      </w:r>
      <w:r w:rsidR="00B75EF5" w:rsidRPr="00983A7F">
        <w:rPr>
          <w:sz w:val="24"/>
          <w:szCs w:val="24"/>
        </w:rPr>
        <w:t xml:space="preserve">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</w:t>
      </w:r>
      <w:proofErr w:type="spellStart"/>
      <w:r w:rsidR="00B75EF5" w:rsidRPr="00983A7F">
        <w:rPr>
          <w:sz w:val="24"/>
          <w:szCs w:val="24"/>
        </w:rPr>
        <w:t>т.ч</w:t>
      </w:r>
      <w:proofErr w:type="spellEnd"/>
      <w:r w:rsidR="00B75EF5" w:rsidRPr="00983A7F">
        <w:rPr>
          <w:sz w:val="24"/>
          <w:szCs w:val="24"/>
        </w:rPr>
        <w:t>. в целях организации мероприятий федерального, регионального уровня.</w:t>
      </w:r>
    </w:p>
    <w:p w:rsidR="002E4128" w:rsidRPr="00983A7F" w:rsidRDefault="003B3FAB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7.3.18. П</w:t>
      </w:r>
      <w:r w:rsidR="002E4128" w:rsidRPr="00983A7F">
        <w:rPr>
          <w:sz w:val="24"/>
          <w:szCs w:val="24"/>
        </w:rPr>
        <w:t>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7.4. При прекращении Договора по основаниям, предусмотренным </w:t>
      </w:r>
      <w:r w:rsidR="00A03DE4" w:rsidRPr="00983A7F">
        <w:rPr>
          <w:sz w:val="24"/>
          <w:szCs w:val="24"/>
        </w:rPr>
        <w:t xml:space="preserve">пунктом </w:t>
      </w:r>
      <w:hyperlink w:anchor="Par0" w:history="1">
        <w:r w:rsidRPr="00983A7F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983A7F">
        <w:rPr>
          <w:sz w:val="24"/>
          <w:szCs w:val="24"/>
        </w:rPr>
        <w:t xml:space="preserve">. Договора,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sz w:val="24"/>
          <w:szCs w:val="24"/>
        </w:rPr>
        <w:t xml:space="preserve"> вправе </w:t>
      </w:r>
      <w:r w:rsidR="005F0B9A" w:rsidRPr="00983A7F">
        <w:rPr>
          <w:sz w:val="24"/>
          <w:szCs w:val="24"/>
        </w:rPr>
        <w:t xml:space="preserve">отказаться от исполнения Договора </w:t>
      </w:r>
      <w:r w:rsidRPr="00983A7F">
        <w:rPr>
          <w:sz w:val="24"/>
          <w:szCs w:val="24"/>
        </w:rPr>
        <w:t xml:space="preserve">после направления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письменной претензии о необходимости устранения</w:t>
      </w:r>
      <w:r w:rsidR="007F269F" w:rsidRPr="00983A7F">
        <w:rPr>
          <w:sz w:val="24"/>
          <w:szCs w:val="24"/>
        </w:rPr>
        <w:t xml:space="preserve"> нарушений</w:t>
      </w:r>
      <w:r w:rsidRPr="00983A7F">
        <w:rPr>
          <w:sz w:val="24"/>
          <w:szCs w:val="24"/>
        </w:rPr>
        <w:t xml:space="preserve">, послуживших основанием для прекращения отношений Сторон. При этом претензией должен быть оговорен срок для устранения </w:t>
      </w:r>
      <w:r w:rsidR="00684F03" w:rsidRPr="00983A7F">
        <w:rPr>
          <w:sz w:val="24"/>
          <w:szCs w:val="24"/>
        </w:rPr>
        <w:t>нарушений</w:t>
      </w:r>
      <w:r w:rsidRPr="00983A7F">
        <w:rPr>
          <w:sz w:val="24"/>
          <w:szCs w:val="24"/>
        </w:rPr>
        <w:t>.</w:t>
      </w:r>
      <w:r w:rsidR="00F51410" w:rsidRPr="00983A7F">
        <w:rPr>
          <w:sz w:val="24"/>
          <w:szCs w:val="24"/>
        </w:rPr>
        <w:t xml:space="preserve"> Указанный срок не может составлять более 1 месяца.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В случае</w:t>
      </w:r>
      <w:r w:rsidR="00F51410" w:rsidRPr="00983A7F">
        <w:rPr>
          <w:sz w:val="24"/>
          <w:szCs w:val="24"/>
        </w:rPr>
        <w:t xml:space="preserve"> если </w:t>
      </w:r>
      <w:r w:rsidRPr="00983A7F">
        <w:rPr>
          <w:b/>
          <w:sz w:val="24"/>
          <w:szCs w:val="24"/>
        </w:rPr>
        <w:t>Пользователь</w:t>
      </w:r>
      <w:r w:rsidRPr="00983A7F">
        <w:rPr>
          <w:sz w:val="24"/>
          <w:szCs w:val="24"/>
        </w:rPr>
        <w:t xml:space="preserve"> не устранил </w:t>
      </w:r>
      <w:r w:rsidR="00684F03" w:rsidRPr="00983A7F">
        <w:rPr>
          <w:sz w:val="24"/>
          <w:szCs w:val="24"/>
        </w:rPr>
        <w:t>нарушения</w:t>
      </w:r>
      <w:r w:rsidRPr="00983A7F">
        <w:rPr>
          <w:sz w:val="24"/>
          <w:szCs w:val="24"/>
        </w:rPr>
        <w:t xml:space="preserve">, послужившие основанием для прекращения отношений Сторон, в течение срока, оговоренного претензией, </w:t>
      </w:r>
      <w:r w:rsidR="00F45AB8" w:rsidRPr="00983A7F">
        <w:rPr>
          <w:b/>
          <w:sz w:val="24"/>
          <w:szCs w:val="24"/>
        </w:rPr>
        <w:t>Учреждение</w:t>
      </w:r>
      <w:r w:rsidRPr="00983A7F">
        <w:rPr>
          <w:b/>
          <w:sz w:val="24"/>
          <w:szCs w:val="24"/>
        </w:rPr>
        <w:t xml:space="preserve"> </w:t>
      </w:r>
      <w:r w:rsidRPr="00983A7F">
        <w:rPr>
          <w:sz w:val="24"/>
          <w:szCs w:val="24"/>
        </w:rPr>
        <w:t xml:space="preserve">направляет </w:t>
      </w:r>
      <w:r w:rsidRPr="00983A7F">
        <w:rPr>
          <w:b/>
          <w:sz w:val="24"/>
          <w:szCs w:val="24"/>
        </w:rPr>
        <w:t>Пользователю</w:t>
      </w:r>
      <w:r w:rsidRPr="00983A7F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3520BC" w:rsidRPr="00983A7F" w:rsidRDefault="003520BC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 xml:space="preserve">Договор считается расторгнутым по истечении 30 (тридцати) дней с даты направления </w:t>
      </w:r>
      <w:r w:rsidRPr="00983A7F">
        <w:rPr>
          <w:b/>
          <w:sz w:val="24"/>
          <w:szCs w:val="24"/>
        </w:rPr>
        <w:t xml:space="preserve">Пользователю </w:t>
      </w:r>
      <w:r w:rsidRPr="00983A7F">
        <w:rPr>
          <w:sz w:val="24"/>
          <w:szCs w:val="24"/>
        </w:rPr>
        <w:t>уведомления об одностороннем отказе от исполнения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Соблюдение претензионного порядка необязательно в случаях</w:t>
      </w:r>
      <w:r w:rsidR="005F0B9A" w:rsidRPr="00983A7F">
        <w:rPr>
          <w:sz w:val="24"/>
          <w:szCs w:val="24"/>
        </w:rPr>
        <w:t>, пред</w:t>
      </w:r>
      <w:r w:rsidR="00B61DCA" w:rsidRPr="00983A7F">
        <w:rPr>
          <w:sz w:val="24"/>
          <w:szCs w:val="24"/>
        </w:rPr>
        <w:t xml:space="preserve">усмотренных </w:t>
      </w:r>
      <w:r w:rsidR="00A03DE4" w:rsidRPr="00983A7F">
        <w:rPr>
          <w:sz w:val="24"/>
          <w:szCs w:val="24"/>
        </w:rPr>
        <w:t>пунктами</w:t>
      </w:r>
      <w:r w:rsidR="00B61DCA" w:rsidRPr="00983A7F">
        <w:rPr>
          <w:sz w:val="24"/>
          <w:szCs w:val="24"/>
        </w:rPr>
        <w:t xml:space="preserve"> 7.3.8. - </w:t>
      </w:r>
      <w:r w:rsidR="002E4128" w:rsidRPr="00983A7F">
        <w:rPr>
          <w:sz w:val="24"/>
          <w:szCs w:val="24"/>
        </w:rPr>
        <w:t>7.3.18</w:t>
      </w:r>
      <w:r w:rsidRPr="00983A7F">
        <w:rPr>
          <w:sz w:val="24"/>
          <w:szCs w:val="24"/>
        </w:rPr>
        <w:t xml:space="preserve"> Договора.</w:t>
      </w:r>
    </w:p>
    <w:p w:rsidR="0074696E" w:rsidRPr="00983A7F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7.5. Договор прекращается:</w:t>
      </w:r>
    </w:p>
    <w:p w:rsidR="0074696E" w:rsidRPr="00B62F25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>7.5.1. по окончании срока действия Договора</w:t>
      </w:r>
    </w:p>
    <w:p w:rsidR="00F77F43" w:rsidRDefault="0074696E" w:rsidP="00F77F43">
      <w:pPr>
        <w:ind w:firstLine="709"/>
        <w:contextualSpacing/>
        <w:jc w:val="both"/>
        <w:rPr>
          <w:sz w:val="24"/>
          <w:szCs w:val="24"/>
        </w:rPr>
      </w:pPr>
      <w:r w:rsidRPr="00B62F25">
        <w:rPr>
          <w:sz w:val="24"/>
          <w:szCs w:val="24"/>
        </w:rPr>
        <w:t xml:space="preserve">7.5.2. в случае смерти </w:t>
      </w:r>
      <w:r w:rsidRPr="00B62F25">
        <w:rPr>
          <w:b/>
          <w:sz w:val="24"/>
          <w:szCs w:val="24"/>
        </w:rPr>
        <w:t>Пользователя</w:t>
      </w:r>
      <w:r w:rsidRPr="00B62F25">
        <w:rPr>
          <w:sz w:val="24"/>
          <w:szCs w:val="24"/>
        </w:rPr>
        <w:t xml:space="preserve"> </w:t>
      </w:r>
      <w:r w:rsidR="00C07F0F" w:rsidRPr="00B62F25">
        <w:rPr>
          <w:sz w:val="24"/>
          <w:szCs w:val="24"/>
        </w:rPr>
        <w:t>–</w:t>
      </w:r>
      <w:r w:rsidRPr="00B62F25">
        <w:rPr>
          <w:sz w:val="24"/>
          <w:szCs w:val="24"/>
        </w:rPr>
        <w:t xml:space="preserve"> </w:t>
      </w:r>
      <w:r w:rsidR="00F77F43" w:rsidRPr="00B62F25">
        <w:rPr>
          <w:sz w:val="24"/>
          <w:szCs w:val="24"/>
        </w:rPr>
        <w:t xml:space="preserve">гражданина, занимающегося предпринимательской деятельностью без </w:t>
      </w:r>
      <w:r w:rsidR="00F77F43" w:rsidRPr="00B62F25">
        <w:rPr>
          <w:sz w:val="24"/>
          <w:szCs w:val="24"/>
          <w:lang w:eastAsia="ru-RU"/>
        </w:rPr>
        <w:t>государственной регистрации в качестве индивидуального предпринимателя;</w:t>
      </w:r>
    </w:p>
    <w:p w:rsidR="0074696E" w:rsidRDefault="0074696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7.5.3. в случае ликвидации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 - юридического лица;</w:t>
      </w:r>
    </w:p>
    <w:p w:rsidR="003B36CB" w:rsidRPr="003B36CB" w:rsidRDefault="003B36CB" w:rsidP="00983A7F">
      <w:pPr>
        <w:ind w:firstLine="709"/>
        <w:contextualSpacing/>
        <w:jc w:val="both"/>
        <w:rPr>
          <w:color w:val="000000" w:themeColor="text1"/>
          <w:sz w:val="24"/>
          <w:szCs w:val="24"/>
        </w:rPr>
      </w:pPr>
      <w:r w:rsidRPr="00B62F25">
        <w:rPr>
          <w:color w:val="000000" w:themeColor="text1"/>
          <w:sz w:val="24"/>
          <w:szCs w:val="24"/>
        </w:rPr>
        <w:t xml:space="preserve">7.5.4 в случае признания </w:t>
      </w:r>
      <w:r w:rsidRPr="00B62F25">
        <w:rPr>
          <w:b/>
          <w:color w:val="000000" w:themeColor="text1"/>
          <w:sz w:val="24"/>
          <w:szCs w:val="24"/>
        </w:rPr>
        <w:t>Пользователя</w:t>
      </w:r>
      <w:r w:rsidRPr="00B62F25">
        <w:rPr>
          <w:color w:val="000000" w:themeColor="text1"/>
          <w:sz w:val="24"/>
          <w:szCs w:val="24"/>
        </w:rPr>
        <w:t xml:space="preserve"> несостоятельным (банкротом);</w:t>
      </w:r>
    </w:p>
    <w:p w:rsidR="0074696E" w:rsidRPr="00983A7F" w:rsidRDefault="003B36CB" w:rsidP="00983A7F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7.5.5</w:t>
      </w:r>
      <w:r w:rsidR="0074696E" w:rsidRPr="00983A7F">
        <w:rPr>
          <w:sz w:val="24"/>
          <w:szCs w:val="24"/>
        </w:rPr>
        <w:t>. в иных случаях, установленных законодательством.</w:t>
      </w:r>
    </w:p>
    <w:p w:rsidR="00CE435E" w:rsidRPr="00983A7F" w:rsidRDefault="00CE435E" w:rsidP="00983A7F">
      <w:pPr>
        <w:ind w:firstLine="709"/>
        <w:contextualSpacing/>
        <w:jc w:val="both"/>
        <w:rPr>
          <w:sz w:val="24"/>
          <w:szCs w:val="24"/>
        </w:rPr>
      </w:pP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2E5C6F" w:rsidRPr="00983A7F" w:rsidRDefault="00982059" w:rsidP="00983A7F">
      <w:pPr>
        <w:ind w:firstLine="709"/>
        <w:contextualSpacing/>
        <w:jc w:val="center"/>
        <w:rPr>
          <w:b/>
          <w:sz w:val="24"/>
          <w:szCs w:val="24"/>
        </w:rPr>
      </w:pPr>
      <w:r w:rsidRPr="00983A7F">
        <w:rPr>
          <w:b/>
          <w:sz w:val="24"/>
          <w:szCs w:val="24"/>
          <w:lang w:val="en-US"/>
        </w:rPr>
        <w:t>VIII</w:t>
      </w:r>
      <w:r w:rsidRPr="00983A7F">
        <w:rPr>
          <w:b/>
          <w:sz w:val="24"/>
          <w:szCs w:val="24"/>
        </w:rPr>
        <w:t xml:space="preserve">. </w:t>
      </w:r>
      <w:r w:rsidR="002E5C6F" w:rsidRPr="00983A7F">
        <w:rPr>
          <w:b/>
          <w:sz w:val="24"/>
          <w:szCs w:val="24"/>
        </w:rPr>
        <w:t>Обстоятельства непреодолимой силы</w:t>
      </w:r>
    </w:p>
    <w:p w:rsidR="002E5C6F" w:rsidRPr="00983A7F" w:rsidRDefault="002E5C6F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8.1. Ни одна из Сторон Договора не несет ответственности перед другой Стороной за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>невыполнение обязательств, обусловленных обстоятельствами, возникшими помимо воли и</w:t>
      </w:r>
      <w:r w:rsidR="00983A7F">
        <w:rPr>
          <w:sz w:val="24"/>
          <w:szCs w:val="24"/>
        </w:rPr>
        <w:t> </w:t>
      </w:r>
      <w:r w:rsidRPr="00983A7F">
        <w:rPr>
          <w:sz w:val="24"/>
          <w:szCs w:val="24"/>
        </w:rPr>
        <w:t xml:space="preserve">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 Документ, выданный соответствующим компетентным органом, </w:t>
      </w:r>
      <w:r w:rsidR="004F7B77" w:rsidRPr="00983A7F">
        <w:rPr>
          <w:sz w:val="24"/>
          <w:szCs w:val="24"/>
        </w:rPr>
        <w:t>является достаточным подтверждением наличия и</w:t>
      </w:r>
      <w:r w:rsidR="00983A7F">
        <w:rPr>
          <w:sz w:val="24"/>
          <w:szCs w:val="24"/>
        </w:rPr>
        <w:t> </w:t>
      </w:r>
      <w:r w:rsidR="004F7B77" w:rsidRPr="00983A7F">
        <w:rPr>
          <w:sz w:val="24"/>
          <w:szCs w:val="24"/>
        </w:rPr>
        <w:t>продолжительности действия непреодолимой силы.</w:t>
      </w:r>
    </w:p>
    <w:p w:rsidR="004F7B77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A03DE4" w:rsidRPr="00983A7F" w:rsidRDefault="00A03DE4" w:rsidP="00983A7F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982059" w:rsidP="00983A7F">
      <w:pPr>
        <w:ind w:firstLine="709"/>
        <w:contextualSpacing/>
        <w:jc w:val="center"/>
        <w:rPr>
          <w:b/>
          <w:bCs/>
          <w:sz w:val="24"/>
          <w:szCs w:val="24"/>
        </w:rPr>
      </w:pPr>
      <w:r w:rsidRPr="00983A7F">
        <w:rPr>
          <w:b/>
          <w:bCs/>
          <w:sz w:val="24"/>
          <w:szCs w:val="24"/>
          <w:lang w:val="en-US"/>
        </w:rPr>
        <w:t>IX</w:t>
      </w:r>
      <w:r w:rsidRPr="00983A7F">
        <w:rPr>
          <w:b/>
          <w:bCs/>
          <w:sz w:val="24"/>
          <w:szCs w:val="24"/>
        </w:rPr>
        <w:t xml:space="preserve">. </w:t>
      </w:r>
      <w:r w:rsidR="0074696E" w:rsidRPr="00983A7F">
        <w:rPr>
          <w:b/>
          <w:bCs/>
          <w:sz w:val="24"/>
          <w:szCs w:val="24"/>
        </w:rPr>
        <w:t>Заключительные положения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C70EC9" w:rsidRPr="00983A7F">
        <w:rPr>
          <w:sz w:val="24"/>
          <w:szCs w:val="24"/>
        </w:rPr>
        <w:t>.1</w:t>
      </w:r>
      <w:r w:rsidR="00440B8A" w:rsidRPr="00983A7F">
        <w:rPr>
          <w:sz w:val="24"/>
          <w:szCs w:val="24"/>
        </w:rPr>
        <w:t xml:space="preserve">. </w:t>
      </w:r>
      <w:r w:rsidR="0074696E" w:rsidRPr="00983A7F">
        <w:rPr>
          <w:sz w:val="24"/>
          <w:szCs w:val="24"/>
        </w:rPr>
        <w:t>Взаимоотношения Сторон, не урегулированные Договором, определяются в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>соответствии с законодательством Российской Федерации</w:t>
      </w:r>
      <w:r w:rsidR="00AB5767" w:rsidRPr="00983A7F">
        <w:rPr>
          <w:sz w:val="24"/>
          <w:szCs w:val="24"/>
        </w:rPr>
        <w:t xml:space="preserve">, </w:t>
      </w:r>
      <w:r w:rsidR="00737481" w:rsidRPr="00983A7F">
        <w:rPr>
          <w:sz w:val="24"/>
          <w:szCs w:val="24"/>
        </w:rPr>
        <w:t xml:space="preserve">Челябинской области, </w:t>
      </w:r>
      <w:r w:rsidR="00AB5767" w:rsidRPr="00983A7F">
        <w:rPr>
          <w:sz w:val="24"/>
          <w:szCs w:val="24"/>
        </w:rPr>
        <w:t xml:space="preserve">а также </w:t>
      </w:r>
      <w:r w:rsidR="004567C1" w:rsidRPr="00983A7F">
        <w:rPr>
          <w:sz w:val="24"/>
          <w:szCs w:val="24"/>
        </w:rPr>
        <w:t>муниципальными</w:t>
      </w:r>
      <w:r w:rsidR="00AB5767" w:rsidRPr="00983A7F">
        <w:rPr>
          <w:sz w:val="24"/>
          <w:szCs w:val="24"/>
        </w:rPr>
        <w:t xml:space="preserve"> правовыми актами</w:t>
      </w:r>
      <w:r w:rsidR="00A03DE4" w:rsidRPr="00983A7F">
        <w:rPr>
          <w:sz w:val="24"/>
          <w:szCs w:val="24"/>
        </w:rPr>
        <w:t xml:space="preserve"> города Челябинска</w:t>
      </w:r>
      <w:r w:rsidR="0074696E" w:rsidRPr="00983A7F">
        <w:rPr>
          <w:sz w:val="24"/>
          <w:szCs w:val="24"/>
        </w:rPr>
        <w:t>.</w:t>
      </w:r>
    </w:p>
    <w:p w:rsidR="00064B0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2</w:t>
      </w:r>
      <w:r w:rsidR="0074696E" w:rsidRPr="00983A7F">
        <w:rPr>
          <w:sz w:val="24"/>
          <w:szCs w:val="24"/>
        </w:rPr>
        <w:t xml:space="preserve">. </w:t>
      </w:r>
      <w:r w:rsidR="00064B0E" w:rsidRPr="00983A7F">
        <w:rPr>
          <w:sz w:val="24"/>
          <w:szCs w:val="24"/>
        </w:rPr>
        <w:t>Вся корреспонденция (письменное обращение, увед</w:t>
      </w:r>
      <w:r w:rsidR="00CE435E" w:rsidRPr="00983A7F">
        <w:rPr>
          <w:sz w:val="24"/>
          <w:szCs w:val="24"/>
        </w:rPr>
        <w:t>омление, претензия, расчеты и</w:t>
      </w:r>
      <w:r w:rsidR="00983A7F">
        <w:rPr>
          <w:sz w:val="24"/>
          <w:szCs w:val="24"/>
        </w:rPr>
        <w:t> </w:t>
      </w:r>
      <w:r w:rsidR="00CE435E" w:rsidRPr="00983A7F">
        <w:rPr>
          <w:sz w:val="24"/>
          <w:szCs w:val="24"/>
        </w:rPr>
        <w:t>т</w:t>
      </w:r>
      <w:r w:rsidR="00064B0E" w:rsidRPr="00983A7F">
        <w:rPr>
          <w:sz w:val="24"/>
          <w:szCs w:val="24"/>
        </w:rPr>
        <w:t>.п.) направляются Сторонами по адресам, указанным в Договоре, либо направляется по</w:t>
      </w:r>
      <w:r w:rsidR="00983A7F">
        <w:rPr>
          <w:sz w:val="24"/>
          <w:szCs w:val="24"/>
        </w:rPr>
        <w:t> </w:t>
      </w:r>
      <w:r w:rsidR="00064B0E" w:rsidRPr="00983A7F">
        <w:rPr>
          <w:sz w:val="24"/>
          <w:szCs w:val="24"/>
        </w:rPr>
        <w:t>адресу, указанному в письменном уведомлении в соответствии с п. 4.1.22</w:t>
      </w:r>
      <w:r w:rsidR="00407523" w:rsidRPr="00983A7F">
        <w:rPr>
          <w:sz w:val="24"/>
          <w:szCs w:val="24"/>
        </w:rPr>
        <w:t>, 5.2.2</w:t>
      </w:r>
      <w:r w:rsidR="00064B0E" w:rsidRPr="00983A7F">
        <w:rPr>
          <w:sz w:val="24"/>
          <w:szCs w:val="24"/>
        </w:rPr>
        <w:t xml:space="preserve"> Договора, либо по почте заказным письмом с уведомлением о вручении по адресу </w:t>
      </w:r>
      <w:r w:rsidR="00471191" w:rsidRPr="00983A7F">
        <w:rPr>
          <w:sz w:val="24"/>
          <w:szCs w:val="24"/>
        </w:rPr>
        <w:t>п</w:t>
      </w:r>
      <w:r w:rsidR="00064B0E" w:rsidRPr="00983A7F">
        <w:rPr>
          <w:sz w:val="24"/>
          <w:szCs w:val="24"/>
        </w:rPr>
        <w:t xml:space="preserve">олучателя,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="00064B0E" w:rsidRPr="00983A7F">
        <w:rPr>
          <w:b/>
          <w:sz w:val="24"/>
          <w:szCs w:val="24"/>
        </w:rPr>
        <w:t>Пользователю</w:t>
      </w:r>
      <w:r w:rsidR="00064B0E" w:rsidRPr="00983A7F">
        <w:rPr>
          <w:sz w:val="24"/>
          <w:szCs w:val="24"/>
        </w:rPr>
        <w:t xml:space="preserve"> либо его представителю лично.</w:t>
      </w:r>
    </w:p>
    <w:p w:rsidR="00C004DB" w:rsidRPr="00983A7F" w:rsidRDefault="00C004DB" w:rsidP="00983A7F">
      <w:pPr>
        <w:ind w:firstLine="709"/>
        <w:contextualSpacing/>
        <w:jc w:val="both"/>
        <w:rPr>
          <w:sz w:val="24"/>
          <w:szCs w:val="24"/>
        </w:rPr>
      </w:pPr>
    </w:p>
    <w:p w:rsidR="00064B0E" w:rsidRPr="00983A7F" w:rsidRDefault="00064B0E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Учреждения</w:t>
      </w:r>
      <w:r w:rsidRPr="00983A7F">
        <w:rPr>
          <w:sz w:val="24"/>
          <w:szCs w:val="24"/>
        </w:rPr>
        <w:t>: mkugs74@yandex.ru</w:t>
      </w:r>
    </w:p>
    <w:p w:rsidR="0098039E" w:rsidRPr="00983A7F" w:rsidRDefault="00064B0E" w:rsidP="006A1755">
      <w:pPr>
        <w:ind w:firstLine="709"/>
        <w:contextualSpacing/>
        <w:jc w:val="both"/>
        <w:rPr>
          <w:bCs/>
          <w:sz w:val="24"/>
          <w:szCs w:val="24"/>
        </w:rPr>
      </w:pPr>
      <w:r w:rsidRPr="00983A7F">
        <w:rPr>
          <w:sz w:val="24"/>
          <w:szCs w:val="24"/>
        </w:rPr>
        <w:t xml:space="preserve">Адрес электронной почты </w:t>
      </w:r>
      <w:r w:rsidRPr="00983A7F">
        <w:rPr>
          <w:b/>
          <w:sz w:val="24"/>
          <w:szCs w:val="24"/>
        </w:rPr>
        <w:t>Пользователя</w:t>
      </w:r>
      <w:r w:rsidRPr="00983A7F">
        <w:rPr>
          <w:sz w:val="24"/>
          <w:szCs w:val="24"/>
        </w:rPr>
        <w:t xml:space="preserve">: </w:t>
      </w:r>
      <w:r w:rsidR="002E4128" w:rsidRPr="00983A7F">
        <w:rPr>
          <w:bCs/>
          <w:sz w:val="24"/>
          <w:szCs w:val="24"/>
        </w:rPr>
        <w:t>______________</w:t>
      </w:r>
    </w:p>
    <w:p w:rsidR="00C004DB" w:rsidRPr="00983A7F" w:rsidRDefault="00C004DB" w:rsidP="006A1755">
      <w:pPr>
        <w:ind w:firstLine="709"/>
        <w:contextualSpacing/>
        <w:jc w:val="both"/>
        <w:rPr>
          <w:sz w:val="24"/>
          <w:szCs w:val="24"/>
        </w:rPr>
      </w:pPr>
    </w:p>
    <w:p w:rsidR="0074696E" w:rsidRPr="00983A7F" w:rsidRDefault="004F7B77" w:rsidP="006A1755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 В случае отсутствия у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 xml:space="preserve"> сведений о получении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корреспонденции, последняя также считается полученной </w:t>
      </w:r>
      <w:r w:rsidR="0074696E" w:rsidRPr="00983A7F">
        <w:rPr>
          <w:b/>
          <w:sz w:val="24"/>
          <w:szCs w:val="24"/>
        </w:rPr>
        <w:t>Пользователем</w:t>
      </w:r>
      <w:r w:rsidR="0074696E" w:rsidRPr="00983A7F">
        <w:rPr>
          <w:sz w:val="24"/>
          <w:szCs w:val="24"/>
        </w:rPr>
        <w:t xml:space="preserve"> </w:t>
      </w:r>
      <w:r w:rsidR="0019188F" w:rsidRPr="00983A7F">
        <w:rPr>
          <w:sz w:val="24"/>
          <w:szCs w:val="24"/>
        </w:rPr>
        <w:t>при ее направлении</w:t>
      </w:r>
      <w:r w:rsidR="0074696E" w:rsidRPr="00983A7F">
        <w:rPr>
          <w:sz w:val="24"/>
          <w:szCs w:val="24"/>
        </w:rPr>
        <w:t xml:space="preserve"> в адрес </w:t>
      </w:r>
      <w:r w:rsidR="0074696E" w:rsidRPr="00983A7F">
        <w:rPr>
          <w:b/>
          <w:sz w:val="24"/>
          <w:szCs w:val="24"/>
        </w:rPr>
        <w:t>Пользователя</w:t>
      </w:r>
      <w:r w:rsidR="0074696E" w:rsidRPr="00983A7F">
        <w:rPr>
          <w:sz w:val="24"/>
          <w:szCs w:val="24"/>
        </w:rPr>
        <w:t>, указанный в Договоре, если: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.1.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уклонился от получения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.2. </w:t>
      </w:r>
      <w:r w:rsidR="0074696E" w:rsidRPr="00983A7F">
        <w:rPr>
          <w:b/>
          <w:sz w:val="24"/>
          <w:szCs w:val="24"/>
        </w:rPr>
        <w:t>Пользователь</w:t>
      </w:r>
      <w:r w:rsidR="0074696E" w:rsidRPr="00983A7F">
        <w:rPr>
          <w:sz w:val="24"/>
          <w:szCs w:val="24"/>
        </w:rPr>
        <w:t xml:space="preserve"> не явился за получением корреспонденции</w:t>
      </w:r>
      <w:r w:rsidR="0019188F" w:rsidRPr="00983A7F">
        <w:rPr>
          <w:sz w:val="24"/>
          <w:szCs w:val="24"/>
        </w:rPr>
        <w:t>, что зафиксировано органом почтовой связи</w:t>
      </w:r>
      <w:r w:rsidR="0074696E" w:rsidRPr="00983A7F">
        <w:rPr>
          <w:sz w:val="24"/>
          <w:szCs w:val="24"/>
        </w:rPr>
        <w:t>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Договоре;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lastRenderedPageBreak/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3</w:t>
      </w:r>
      <w:r w:rsidR="0074696E" w:rsidRPr="00983A7F">
        <w:rPr>
          <w:sz w:val="24"/>
          <w:szCs w:val="24"/>
        </w:rPr>
        <w:t xml:space="preserve">.4. корреспонденция не вручена </w:t>
      </w:r>
      <w:r w:rsidR="0074696E" w:rsidRPr="00983A7F">
        <w:rPr>
          <w:b/>
          <w:sz w:val="24"/>
          <w:szCs w:val="24"/>
        </w:rPr>
        <w:t>Пользователю</w:t>
      </w:r>
      <w:r w:rsidR="0074696E" w:rsidRPr="00983A7F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="00F45AB8" w:rsidRPr="00983A7F">
        <w:rPr>
          <w:b/>
          <w:sz w:val="24"/>
          <w:szCs w:val="24"/>
        </w:rPr>
        <w:t>Учреждением</w:t>
      </w:r>
      <w:r w:rsidR="0074696E" w:rsidRPr="00983A7F">
        <w:rPr>
          <w:sz w:val="24"/>
          <w:szCs w:val="24"/>
        </w:rPr>
        <w:t xml:space="preserve"> по адресу, указанному в </w:t>
      </w:r>
      <w:r w:rsidR="00A03DE4" w:rsidRPr="00983A7F">
        <w:rPr>
          <w:sz w:val="24"/>
          <w:szCs w:val="24"/>
        </w:rPr>
        <w:t>Д</w:t>
      </w:r>
      <w:r w:rsidR="0074696E" w:rsidRPr="00983A7F">
        <w:rPr>
          <w:sz w:val="24"/>
          <w:szCs w:val="24"/>
        </w:rPr>
        <w:t>оговоре.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4</w:t>
      </w:r>
      <w:r w:rsidR="0074696E" w:rsidRPr="00983A7F">
        <w:rPr>
          <w:sz w:val="24"/>
          <w:szCs w:val="24"/>
        </w:rPr>
        <w:t>. Споры, возникающие между Сторонами в период действия Договора, разрешаются путем переговоров.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5</w:t>
      </w:r>
      <w:r w:rsidR="0074696E" w:rsidRPr="00983A7F">
        <w:rPr>
          <w:sz w:val="24"/>
          <w:szCs w:val="24"/>
        </w:rPr>
        <w:t>. Если путем переговоров разрешения достичь невозможно, споры передаются на</w:t>
      </w:r>
      <w:r w:rsidR="00983A7F">
        <w:rPr>
          <w:sz w:val="24"/>
          <w:szCs w:val="24"/>
        </w:rPr>
        <w:t> </w:t>
      </w:r>
      <w:r w:rsidR="0074696E" w:rsidRPr="00983A7F">
        <w:rPr>
          <w:sz w:val="24"/>
          <w:szCs w:val="24"/>
        </w:rPr>
        <w:t xml:space="preserve">разрешение суда по месту нахождения </w:t>
      </w:r>
      <w:r w:rsidR="00F45AB8" w:rsidRPr="00983A7F">
        <w:rPr>
          <w:b/>
          <w:sz w:val="24"/>
          <w:szCs w:val="24"/>
        </w:rPr>
        <w:t>Учреждения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440B8A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6</w:t>
      </w:r>
      <w:r w:rsidR="0074696E" w:rsidRPr="00983A7F">
        <w:rPr>
          <w:sz w:val="24"/>
          <w:szCs w:val="24"/>
        </w:rPr>
        <w:t xml:space="preserve">. Настоящий Договор составлен в </w:t>
      </w:r>
      <w:r w:rsidR="00F20844" w:rsidRPr="00983A7F">
        <w:rPr>
          <w:sz w:val="24"/>
          <w:szCs w:val="24"/>
        </w:rPr>
        <w:t>2-х</w:t>
      </w:r>
      <w:r w:rsidR="0074696E" w:rsidRPr="00983A7F">
        <w:rPr>
          <w:sz w:val="24"/>
          <w:szCs w:val="24"/>
        </w:rPr>
        <w:t xml:space="preserve"> экземплярах, имеющих равную юридическую силу</w:t>
      </w:r>
      <w:r w:rsidR="00B25FCA" w:rsidRPr="00983A7F">
        <w:rPr>
          <w:sz w:val="24"/>
          <w:szCs w:val="24"/>
        </w:rPr>
        <w:t>,</w:t>
      </w:r>
      <w:r w:rsidR="00A60975" w:rsidRPr="00983A7F">
        <w:rPr>
          <w:sz w:val="24"/>
          <w:szCs w:val="24"/>
        </w:rPr>
        <w:t xml:space="preserve"> по одному для каждой из Сторон</w:t>
      </w:r>
      <w:r w:rsidR="0074696E" w:rsidRPr="00983A7F">
        <w:rPr>
          <w:sz w:val="24"/>
          <w:szCs w:val="24"/>
        </w:rPr>
        <w:t>.</w:t>
      </w:r>
    </w:p>
    <w:p w:rsidR="0074696E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1D5C1B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 К Договору прилага</w:t>
      </w:r>
      <w:r w:rsidR="00A03DE4" w:rsidRPr="00983A7F">
        <w:rPr>
          <w:sz w:val="24"/>
          <w:szCs w:val="24"/>
        </w:rPr>
        <w:t>ю</w:t>
      </w:r>
      <w:r w:rsidR="0074696E" w:rsidRPr="00983A7F">
        <w:rPr>
          <w:sz w:val="24"/>
          <w:szCs w:val="24"/>
        </w:rPr>
        <w:t>тся:</w:t>
      </w:r>
    </w:p>
    <w:p w:rsidR="00F374EA" w:rsidRPr="00983A7F" w:rsidRDefault="004F7B77" w:rsidP="00983A7F">
      <w:pPr>
        <w:ind w:firstLine="709"/>
        <w:contextualSpacing/>
        <w:jc w:val="both"/>
        <w:rPr>
          <w:sz w:val="24"/>
          <w:szCs w:val="24"/>
        </w:rPr>
      </w:pPr>
      <w:r w:rsidRPr="00983A7F">
        <w:rPr>
          <w:sz w:val="24"/>
          <w:szCs w:val="24"/>
        </w:rPr>
        <w:t>9</w:t>
      </w:r>
      <w:r w:rsidR="0074696E" w:rsidRPr="00983A7F">
        <w:rPr>
          <w:sz w:val="24"/>
          <w:szCs w:val="24"/>
        </w:rPr>
        <w:t>.</w:t>
      </w:r>
      <w:r w:rsidR="00C70EC9" w:rsidRPr="00983A7F">
        <w:rPr>
          <w:sz w:val="24"/>
          <w:szCs w:val="24"/>
        </w:rPr>
        <w:t>7</w:t>
      </w:r>
      <w:r w:rsidR="0074696E" w:rsidRPr="00983A7F">
        <w:rPr>
          <w:sz w:val="24"/>
          <w:szCs w:val="24"/>
        </w:rPr>
        <w:t>.</w:t>
      </w:r>
      <w:r w:rsidR="00A03DE4" w:rsidRPr="00983A7F">
        <w:rPr>
          <w:sz w:val="24"/>
          <w:szCs w:val="24"/>
        </w:rPr>
        <w:t>1</w:t>
      </w:r>
      <w:r w:rsidR="0074696E" w:rsidRPr="00983A7F">
        <w:rPr>
          <w:sz w:val="24"/>
          <w:szCs w:val="24"/>
        </w:rPr>
        <w:t xml:space="preserve">. </w:t>
      </w:r>
      <w:r w:rsidR="00F20844" w:rsidRPr="00983A7F">
        <w:rPr>
          <w:bCs/>
          <w:sz w:val="24"/>
          <w:szCs w:val="24"/>
          <w:lang w:eastAsia="ru-RU"/>
        </w:rPr>
        <w:t>Ситуационный план (М 1:500) места размещения НТО</w:t>
      </w:r>
      <w:r w:rsidR="009D1E09" w:rsidRPr="00983A7F">
        <w:rPr>
          <w:bCs/>
          <w:sz w:val="24"/>
          <w:szCs w:val="24"/>
          <w:lang w:eastAsia="ru-RU"/>
        </w:rPr>
        <w:t xml:space="preserve"> (Приложение № 1)</w:t>
      </w:r>
      <w:r w:rsidR="00A03DE4" w:rsidRPr="00983A7F">
        <w:rPr>
          <w:sz w:val="24"/>
          <w:szCs w:val="24"/>
        </w:rPr>
        <w:t>;</w:t>
      </w:r>
    </w:p>
    <w:p w:rsidR="00A03DE4" w:rsidRPr="00983A7F" w:rsidRDefault="00A03DE4" w:rsidP="00983A7F">
      <w:pPr>
        <w:pStyle w:val="211"/>
        <w:ind w:firstLine="709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t xml:space="preserve">9.7.2. </w:t>
      </w:r>
      <w:r w:rsidR="00F20844" w:rsidRPr="00983A7F">
        <w:rPr>
          <w:color w:val="000000"/>
          <w:sz w:val="24"/>
          <w:szCs w:val="24"/>
        </w:rPr>
        <w:t>Р</w:t>
      </w:r>
      <w:r w:rsidRPr="00983A7F">
        <w:rPr>
          <w:color w:val="000000"/>
          <w:sz w:val="24"/>
          <w:szCs w:val="24"/>
        </w:rPr>
        <w:t>асчет платы по</w:t>
      </w:r>
      <w:r w:rsidRPr="00983A7F">
        <w:rPr>
          <w:sz w:val="24"/>
          <w:szCs w:val="24"/>
        </w:rPr>
        <w:t xml:space="preserve"> Договору</w:t>
      </w:r>
      <w:r w:rsidR="009D1E09" w:rsidRPr="00983A7F">
        <w:rPr>
          <w:sz w:val="24"/>
          <w:szCs w:val="24"/>
        </w:rPr>
        <w:t xml:space="preserve"> (Приложение № 2)</w:t>
      </w:r>
      <w:r w:rsidRPr="00983A7F">
        <w:rPr>
          <w:sz w:val="24"/>
          <w:szCs w:val="24"/>
        </w:rPr>
        <w:t>.</w:t>
      </w:r>
    </w:p>
    <w:p w:rsidR="00C004DB" w:rsidRPr="00983A7F" w:rsidRDefault="00C004DB" w:rsidP="00983A7F">
      <w:pPr>
        <w:pStyle w:val="211"/>
        <w:ind w:firstLine="709"/>
        <w:contextualSpacing/>
        <w:rPr>
          <w:sz w:val="24"/>
          <w:szCs w:val="24"/>
        </w:rPr>
      </w:pPr>
    </w:p>
    <w:p w:rsidR="005517F7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b/>
          <w:bCs/>
          <w:sz w:val="24"/>
          <w:szCs w:val="24"/>
          <w:lang w:val="en-US"/>
        </w:rPr>
      </w:pPr>
      <w:r w:rsidRPr="00983A7F">
        <w:rPr>
          <w:b/>
          <w:bCs/>
          <w:sz w:val="24"/>
          <w:szCs w:val="24"/>
          <w:lang w:val="en-US"/>
        </w:rPr>
        <w:t>X</w:t>
      </w:r>
      <w:r w:rsidRPr="00983A7F">
        <w:rPr>
          <w:b/>
          <w:bCs/>
          <w:sz w:val="24"/>
          <w:szCs w:val="24"/>
        </w:rPr>
        <w:t xml:space="preserve">. </w:t>
      </w:r>
      <w:r w:rsidR="005517F7" w:rsidRPr="00983A7F">
        <w:rPr>
          <w:b/>
          <w:bCs/>
          <w:sz w:val="24"/>
          <w:szCs w:val="24"/>
        </w:rPr>
        <w:t>Адреса и реквизиты Сторон</w:t>
      </w:r>
    </w:p>
    <w:p w:rsidR="00982059" w:rsidRPr="00983A7F" w:rsidRDefault="00982059" w:rsidP="00983A7F">
      <w:pPr>
        <w:tabs>
          <w:tab w:val="left" w:pos="2694"/>
        </w:tabs>
        <w:ind w:right="-284" w:firstLine="709"/>
        <w:contextualSpacing/>
        <w:jc w:val="center"/>
        <w:rPr>
          <w:sz w:val="24"/>
          <w:szCs w:val="24"/>
          <w:lang w:val="en-US"/>
        </w:rPr>
      </w:pPr>
    </w:p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671"/>
        <w:gridCol w:w="4961"/>
      </w:tblGrid>
      <w:tr w:rsidR="005517F7" w:rsidRPr="00983A7F" w:rsidTr="00E53203">
        <w:tc>
          <w:tcPr>
            <w:tcW w:w="5671" w:type="dxa"/>
            <w:shd w:val="clear" w:color="auto" w:fill="auto"/>
          </w:tcPr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Учреждение: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517D85" w:rsidRPr="00983A7F" w:rsidRDefault="00517D85" w:rsidP="006A1755">
            <w:pPr>
              <w:tabs>
                <w:tab w:val="left" w:pos="2694"/>
              </w:tabs>
              <w:ind w:left="743" w:right="-284"/>
              <w:contextualSpacing/>
              <w:jc w:val="center"/>
              <w:rPr>
                <w:b/>
                <w:sz w:val="24"/>
                <w:szCs w:val="24"/>
              </w:rPr>
            </w:pPr>
            <w:r w:rsidRPr="00983A7F">
              <w:rPr>
                <w:b/>
                <w:sz w:val="24"/>
                <w:szCs w:val="24"/>
              </w:rPr>
              <w:t>«Городская среда»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983A7F">
              <w:rPr>
                <w:sz w:val="24"/>
                <w:szCs w:val="24"/>
              </w:rPr>
              <w:t>Неглинная</w:t>
            </w:r>
            <w:proofErr w:type="spellEnd"/>
            <w:r w:rsidRPr="00983A7F">
              <w:rPr>
                <w:sz w:val="24"/>
                <w:szCs w:val="24"/>
              </w:rPr>
              <w:t>, д. 45,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ОГРН 1177456057338 ИНН 7451424125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КПП 744801001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Получатель: УФК по Челябинской области (МКУ «Городская среда» л/с 04693</w:t>
            </w:r>
            <w:r w:rsidRPr="00983A7F">
              <w:rPr>
                <w:sz w:val="24"/>
                <w:szCs w:val="24"/>
                <w:lang w:val="en-US"/>
              </w:rPr>
              <w:t>D</w:t>
            </w:r>
            <w:r w:rsidRPr="00983A7F">
              <w:rPr>
                <w:sz w:val="24"/>
                <w:szCs w:val="24"/>
              </w:rPr>
              <w:t>06060)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544C55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Номер счета получателя: 03100643000000016900</w:t>
            </w:r>
          </w:p>
          <w:p w:rsidR="00CD049D" w:rsidRPr="00983A7F" w:rsidRDefault="00544C55" w:rsidP="006A1755">
            <w:pPr>
              <w:tabs>
                <w:tab w:val="left" w:pos="2694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БИК: 017501500 ОКТМО: 75701000</w:t>
            </w:r>
          </w:p>
          <w:p w:rsidR="00CD049D" w:rsidRPr="00983A7F" w:rsidRDefault="00CD049D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>КБК 469 111 09080 11 0000 120</w:t>
            </w:r>
          </w:p>
          <w:p w:rsidR="004201B5" w:rsidRPr="00983A7F" w:rsidRDefault="004201B5" w:rsidP="006A1755">
            <w:pPr>
              <w:tabs>
                <w:tab w:val="left" w:pos="2694"/>
                <w:tab w:val="left" w:pos="4756"/>
              </w:tabs>
              <w:ind w:left="743"/>
              <w:contextualSpacing/>
              <w:rPr>
                <w:sz w:val="24"/>
                <w:szCs w:val="24"/>
              </w:rPr>
            </w:pPr>
          </w:p>
          <w:p w:rsidR="00517D85" w:rsidRPr="00983A7F" w:rsidRDefault="00A126C6" w:rsidP="00983A7F">
            <w:pPr>
              <w:tabs>
                <w:tab w:val="left" w:pos="2694"/>
                <w:tab w:val="left" w:pos="4756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="00746F9B" w:rsidRPr="00983A7F">
              <w:rPr>
                <w:sz w:val="24"/>
                <w:szCs w:val="24"/>
              </w:rPr>
              <w:t xml:space="preserve"> 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rPr>
                <w:b/>
                <w:sz w:val="24"/>
                <w:szCs w:val="24"/>
              </w:rPr>
            </w:pPr>
          </w:p>
          <w:p w:rsidR="005517F7" w:rsidRPr="00983A7F" w:rsidRDefault="00517D85" w:rsidP="00983A7F">
            <w:pPr>
              <w:tabs>
                <w:tab w:val="left" w:pos="2694"/>
              </w:tabs>
              <w:ind w:right="-284" w:firstLine="709"/>
              <w:contextualSpacing/>
              <w:rPr>
                <w:sz w:val="24"/>
                <w:szCs w:val="24"/>
              </w:rPr>
            </w:pPr>
            <w:r w:rsidRPr="00983A7F">
              <w:rPr>
                <w:sz w:val="24"/>
                <w:szCs w:val="24"/>
              </w:rPr>
              <w:t xml:space="preserve">Директор </w:t>
            </w:r>
            <w:r w:rsidR="00987A8E" w:rsidRPr="00983A7F">
              <w:rPr>
                <w:sz w:val="24"/>
                <w:szCs w:val="24"/>
              </w:rPr>
              <w:t>____</w:t>
            </w:r>
            <w:r w:rsidRPr="00983A7F">
              <w:rPr>
                <w:sz w:val="24"/>
                <w:szCs w:val="24"/>
              </w:rPr>
              <w:t>________</w:t>
            </w:r>
            <w:r w:rsidR="00987A8E" w:rsidRPr="00983A7F">
              <w:rPr>
                <w:sz w:val="24"/>
                <w:szCs w:val="24"/>
              </w:rPr>
              <w:t>_</w:t>
            </w:r>
            <w:r w:rsidR="005F5E9C" w:rsidRPr="00983A7F">
              <w:rPr>
                <w:sz w:val="24"/>
                <w:szCs w:val="24"/>
              </w:rPr>
              <w:t>__</w:t>
            </w:r>
            <w:r w:rsidR="00987A8E" w:rsidRPr="00983A7F">
              <w:rPr>
                <w:sz w:val="24"/>
                <w:szCs w:val="24"/>
              </w:rPr>
              <w:t>__</w:t>
            </w:r>
            <w:r w:rsidRPr="00983A7F">
              <w:rPr>
                <w:sz w:val="24"/>
                <w:szCs w:val="24"/>
              </w:rPr>
              <w:t xml:space="preserve"> </w:t>
            </w:r>
            <w:r w:rsidR="004201B5" w:rsidRPr="00983A7F">
              <w:rPr>
                <w:sz w:val="24"/>
                <w:szCs w:val="24"/>
              </w:rPr>
              <w:t>В. А. Воеводин</w:t>
            </w:r>
          </w:p>
          <w:p w:rsidR="005517F7" w:rsidRPr="00983A7F" w:rsidRDefault="005517F7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4C18C4" w:rsidRPr="00983A7F" w:rsidRDefault="004C18C4" w:rsidP="00983A7F">
            <w:pPr>
              <w:tabs>
                <w:tab w:val="left" w:pos="2694"/>
              </w:tabs>
              <w:ind w:right="-284" w:firstLine="709"/>
              <w:contextualSpacing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83A7F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4E74A0" w:rsidRPr="00983A7F" w:rsidRDefault="004E74A0" w:rsidP="00983A7F">
            <w:pPr>
              <w:tabs>
                <w:tab w:val="center" w:pos="2106"/>
              </w:tabs>
              <w:ind w:right="-284" w:firstLine="709"/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B75EF5" w:rsidRPr="00983A7F" w:rsidRDefault="00B75EF5" w:rsidP="00983A7F">
      <w:pPr>
        <w:tabs>
          <w:tab w:val="left" w:pos="2694"/>
        </w:tabs>
        <w:ind w:firstLine="709"/>
        <w:contextualSpacing/>
        <w:rPr>
          <w:sz w:val="24"/>
          <w:szCs w:val="24"/>
        </w:rPr>
      </w:pPr>
    </w:p>
    <w:p w:rsidR="00407523" w:rsidRPr="00023773" w:rsidRDefault="00983A7F" w:rsidP="00983A7F">
      <w:pPr>
        <w:tabs>
          <w:tab w:val="left" w:pos="2694"/>
        </w:tabs>
        <w:ind w:left="4678"/>
        <w:contextualSpacing/>
        <w:rPr>
          <w:sz w:val="24"/>
          <w:szCs w:val="24"/>
        </w:rPr>
      </w:pPr>
      <w:r w:rsidRPr="00983A7F">
        <w:rPr>
          <w:sz w:val="24"/>
          <w:szCs w:val="24"/>
        </w:rPr>
        <w:br w:type="page"/>
      </w:r>
    </w:p>
    <w:sectPr w:rsidR="00407523" w:rsidRPr="00023773" w:rsidSect="009617A9">
      <w:headerReference w:type="default" r:id="rId11"/>
      <w:pgSz w:w="11906" w:h="16838"/>
      <w:pgMar w:top="425" w:right="566" w:bottom="993" w:left="1560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1BB" w:rsidRDefault="004851BB" w:rsidP="008C3EC3">
      <w:r>
        <w:separator/>
      </w:r>
    </w:p>
  </w:endnote>
  <w:endnote w:type="continuationSeparator" w:id="0">
    <w:p w:rsidR="004851BB" w:rsidRDefault="004851BB" w:rsidP="008C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1BB" w:rsidRDefault="004851BB" w:rsidP="008C3EC3">
      <w:r>
        <w:separator/>
      </w:r>
    </w:p>
  </w:footnote>
  <w:footnote w:type="continuationSeparator" w:id="0">
    <w:p w:rsidR="004851BB" w:rsidRDefault="004851BB" w:rsidP="008C3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59E" w:rsidRDefault="00FD4F33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F61AE">
      <w:rPr>
        <w:noProof/>
      </w:rPr>
      <w:t>4</w:t>
    </w:r>
    <w:r>
      <w:rPr>
        <w:noProof/>
      </w:rPr>
      <w:fldChar w:fldCharType="end"/>
    </w:r>
  </w:p>
  <w:p w:rsidR="007E159E" w:rsidRDefault="007E15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pStyle w:val="6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6"/>
      <w:numFmt w:val="upperRoman"/>
      <w:pStyle w:val="2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 w15:restartNumberingAfterBreak="0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 w15:restartNumberingAfterBreak="0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 w15:restartNumberingAfterBreak="0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EAE0EE8"/>
    <w:multiLevelType w:val="hybridMultilevel"/>
    <w:tmpl w:val="A6A0F2C8"/>
    <w:lvl w:ilvl="0" w:tplc="BDFE56D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90"/>
    <w:rsid w:val="00000DE9"/>
    <w:rsid w:val="00005ECD"/>
    <w:rsid w:val="00010047"/>
    <w:rsid w:val="00012DA1"/>
    <w:rsid w:val="000138DF"/>
    <w:rsid w:val="00014160"/>
    <w:rsid w:val="00023773"/>
    <w:rsid w:val="000265C2"/>
    <w:rsid w:val="000276B3"/>
    <w:rsid w:val="00033C23"/>
    <w:rsid w:val="00034F56"/>
    <w:rsid w:val="00041C32"/>
    <w:rsid w:val="000440DF"/>
    <w:rsid w:val="00044C5A"/>
    <w:rsid w:val="00050550"/>
    <w:rsid w:val="000541FA"/>
    <w:rsid w:val="00056856"/>
    <w:rsid w:val="00056AAA"/>
    <w:rsid w:val="0006209C"/>
    <w:rsid w:val="00063BFB"/>
    <w:rsid w:val="00064736"/>
    <w:rsid w:val="00064B0E"/>
    <w:rsid w:val="00074A9A"/>
    <w:rsid w:val="00075BC6"/>
    <w:rsid w:val="00075C7E"/>
    <w:rsid w:val="00080D89"/>
    <w:rsid w:val="0008198F"/>
    <w:rsid w:val="00083BD0"/>
    <w:rsid w:val="0008632D"/>
    <w:rsid w:val="000961E7"/>
    <w:rsid w:val="00096F5E"/>
    <w:rsid w:val="000B08EA"/>
    <w:rsid w:val="000B0B3D"/>
    <w:rsid w:val="000B217C"/>
    <w:rsid w:val="000C2E5F"/>
    <w:rsid w:val="000D4569"/>
    <w:rsid w:val="000D5A06"/>
    <w:rsid w:val="000D72F9"/>
    <w:rsid w:val="000E1F36"/>
    <w:rsid w:val="000E4D1C"/>
    <w:rsid w:val="000E54E3"/>
    <w:rsid w:val="000E5C84"/>
    <w:rsid w:val="000F1034"/>
    <w:rsid w:val="000F397E"/>
    <w:rsid w:val="000F61AE"/>
    <w:rsid w:val="000F7F03"/>
    <w:rsid w:val="001039F0"/>
    <w:rsid w:val="00103F07"/>
    <w:rsid w:val="00104C8B"/>
    <w:rsid w:val="0010567C"/>
    <w:rsid w:val="00106673"/>
    <w:rsid w:val="00107C12"/>
    <w:rsid w:val="00110CC6"/>
    <w:rsid w:val="00115891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4BC9"/>
    <w:rsid w:val="00186E9E"/>
    <w:rsid w:val="0019008D"/>
    <w:rsid w:val="0019188F"/>
    <w:rsid w:val="00196436"/>
    <w:rsid w:val="001A165A"/>
    <w:rsid w:val="001A16F5"/>
    <w:rsid w:val="001B0259"/>
    <w:rsid w:val="001B08E6"/>
    <w:rsid w:val="001B2F4D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B5722"/>
    <w:rsid w:val="002C0A7E"/>
    <w:rsid w:val="002C0CE4"/>
    <w:rsid w:val="002C0E5B"/>
    <w:rsid w:val="002D3514"/>
    <w:rsid w:val="002D37BB"/>
    <w:rsid w:val="002E4128"/>
    <w:rsid w:val="002E5C6F"/>
    <w:rsid w:val="002F042D"/>
    <w:rsid w:val="003043C7"/>
    <w:rsid w:val="00307876"/>
    <w:rsid w:val="00315811"/>
    <w:rsid w:val="00316193"/>
    <w:rsid w:val="00321697"/>
    <w:rsid w:val="00321EDD"/>
    <w:rsid w:val="00322A87"/>
    <w:rsid w:val="003234E6"/>
    <w:rsid w:val="0032358B"/>
    <w:rsid w:val="0032526C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2440"/>
    <w:rsid w:val="00357DE8"/>
    <w:rsid w:val="00365129"/>
    <w:rsid w:val="00366676"/>
    <w:rsid w:val="00373BD9"/>
    <w:rsid w:val="00373CEE"/>
    <w:rsid w:val="003741B1"/>
    <w:rsid w:val="00374949"/>
    <w:rsid w:val="00380ACF"/>
    <w:rsid w:val="0038103F"/>
    <w:rsid w:val="00384596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18DE"/>
    <w:rsid w:val="003B2706"/>
    <w:rsid w:val="003B36CB"/>
    <w:rsid w:val="003B3FAB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F0B00"/>
    <w:rsid w:val="003F4370"/>
    <w:rsid w:val="003F459B"/>
    <w:rsid w:val="003F6605"/>
    <w:rsid w:val="003F6E42"/>
    <w:rsid w:val="003F6E99"/>
    <w:rsid w:val="003F76B4"/>
    <w:rsid w:val="00400637"/>
    <w:rsid w:val="00403681"/>
    <w:rsid w:val="00407523"/>
    <w:rsid w:val="00412A33"/>
    <w:rsid w:val="00416087"/>
    <w:rsid w:val="004201B5"/>
    <w:rsid w:val="004240B6"/>
    <w:rsid w:val="00424432"/>
    <w:rsid w:val="00426E0C"/>
    <w:rsid w:val="00426F5B"/>
    <w:rsid w:val="004335C1"/>
    <w:rsid w:val="004340FC"/>
    <w:rsid w:val="00437220"/>
    <w:rsid w:val="00437CC3"/>
    <w:rsid w:val="0044025B"/>
    <w:rsid w:val="004409F2"/>
    <w:rsid w:val="00440B8A"/>
    <w:rsid w:val="00444400"/>
    <w:rsid w:val="00445354"/>
    <w:rsid w:val="0045046A"/>
    <w:rsid w:val="004507EA"/>
    <w:rsid w:val="004567C1"/>
    <w:rsid w:val="00460E28"/>
    <w:rsid w:val="00462B20"/>
    <w:rsid w:val="00465575"/>
    <w:rsid w:val="00471191"/>
    <w:rsid w:val="004717BA"/>
    <w:rsid w:val="0047569F"/>
    <w:rsid w:val="00477714"/>
    <w:rsid w:val="00480846"/>
    <w:rsid w:val="0048174C"/>
    <w:rsid w:val="00482514"/>
    <w:rsid w:val="004832B2"/>
    <w:rsid w:val="004851BB"/>
    <w:rsid w:val="00485FD4"/>
    <w:rsid w:val="00486CE2"/>
    <w:rsid w:val="00487D53"/>
    <w:rsid w:val="004902E0"/>
    <w:rsid w:val="00490F83"/>
    <w:rsid w:val="004948DA"/>
    <w:rsid w:val="004950A4"/>
    <w:rsid w:val="004A1ACB"/>
    <w:rsid w:val="004B046B"/>
    <w:rsid w:val="004B5E64"/>
    <w:rsid w:val="004B694E"/>
    <w:rsid w:val="004B7A38"/>
    <w:rsid w:val="004C13D4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15CF"/>
    <w:rsid w:val="004E60C1"/>
    <w:rsid w:val="004E6AD7"/>
    <w:rsid w:val="004E74A0"/>
    <w:rsid w:val="004E7670"/>
    <w:rsid w:val="004F002E"/>
    <w:rsid w:val="004F6A82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4C55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D02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8CC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07FE"/>
    <w:rsid w:val="00611B06"/>
    <w:rsid w:val="0061261F"/>
    <w:rsid w:val="006140C7"/>
    <w:rsid w:val="00615132"/>
    <w:rsid w:val="006210A9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70B72"/>
    <w:rsid w:val="00670F9F"/>
    <w:rsid w:val="006715F2"/>
    <w:rsid w:val="00671D8C"/>
    <w:rsid w:val="00674642"/>
    <w:rsid w:val="006777C3"/>
    <w:rsid w:val="00683361"/>
    <w:rsid w:val="00684BB9"/>
    <w:rsid w:val="00684F03"/>
    <w:rsid w:val="006853B6"/>
    <w:rsid w:val="00686173"/>
    <w:rsid w:val="006936C5"/>
    <w:rsid w:val="00695BD1"/>
    <w:rsid w:val="006A05B0"/>
    <w:rsid w:val="006A1755"/>
    <w:rsid w:val="006A2C3D"/>
    <w:rsid w:val="006A4495"/>
    <w:rsid w:val="006A747A"/>
    <w:rsid w:val="006B266F"/>
    <w:rsid w:val="006B3917"/>
    <w:rsid w:val="006B774E"/>
    <w:rsid w:val="006C0963"/>
    <w:rsid w:val="006C0B93"/>
    <w:rsid w:val="006C1A09"/>
    <w:rsid w:val="006C7F82"/>
    <w:rsid w:val="006D06CA"/>
    <w:rsid w:val="006D10E3"/>
    <w:rsid w:val="006D239A"/>
    <w:rsid w:val="006D30F8"/>
    <w:rsid w:val="006D3CFC"/>
    <w:rsid w:val="006E55DC"/>
    <w:rsid w:val="006F138F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23757"/>
    <w:rsid w:val="0073573D"/>
    <w:rsid w:val="0073605F"/>
    <w:rsid w:val="00736635"/>
    <w:rsid w:val="00737481"/>
    <w:rsid w:val="007378DB"/>
    <w:rsid w:val="007424E4"/>
    <w:rsid w:val="00743315"/>
    <w:rsid w:val="00743BDC"/>
    <w:rsid w:val="00744616"/>
    <w:rsid w:val="0074488E"/>
    <w:rsid w:val="00745479"/>
    <w:rsid w:val="0074696E"/>
    <w:rsid w:val="00746986"/>
    <w:rsid w:val="00746F9B"/>
    <w:rsid w:val="00747DFF"/>
    <w:rsid w:val="00750E00"/>
    <w:rsid w:val="00754FA2"/>
    <w:rsid w:val="00756B48"/>
    <w:rsid w:val="00762985"/>
    <w:rsid w:val="00764E68"/>
    <w:rsid w:val="007668C1"/>
    <w:rsid w:val="00766904"/>
    <w:rsid w:val="007722A7"/>
    <w:rsid w:val="00772E3B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3B5E"/>
    <w:rsid w:val="007C5087"/>
    <w:rsid w:val="007C7886"/>
    <w:rsid w:val="007D3EDC"/>
    <w:rsid w:val="007D50DB"/>
    <w:rsid w:val="007D68BC"/>
    <w:rsid w:val="007D75F6"/>
    <w:rsid w:val="007E159E"/>
    <w:rsid w:val="007E1B76"/>
    <w:rsid w:val="007E1DB6"/>
    <w:rsid w:val="007E23C2"/>
    <w:rsid w:val="007E35DB"/>
    <w:rsid w:val="007F269F"/>
    <w:rsid w:val="007F3166"/>
    <w:rsid w:val="007F698B"/>
    <w:rsid w:val="007F78A2"/>
    <w:rsid w:val="008005F7"/>
    <w:rsid w:val="008039F1"/>
    <w:rsid w:val="0080436C"/>
    <w:rsid w:val="008131EE"/>
    <w:rsid w:val="00817854"/>
    <w:rsid w:val="008217CE"/>
    <w:rsid w:val="00827399"/>
    <w:rsid w:val="00830E10"/>
    <w:rsid w:val="00837562"/>
    <w:rsid w:val="008378A8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73A43"/>
    <w:rsid w:val="00874446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0538"/>
    <w:rsid w:val="008E3872"/>
    <w:rsid w:val="008E4592"/>
    <w:rsid w:val="008E4825"/>
    <w:rsid w:val="008E68C4"/>
    <w:rsid w:val="008E7C10"/>
    <w:rsid w:val="008F0BA5"/>
    <w:rsid w:val="008F0CCE"/>
    <w:rsid w:val="008F2BD2"/>
    <w:rsid w:val="008F45A2"/>
    <w:rsid w:val="008F5C9D"/>
    <w:rsid w:val="00900C3E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27DC3"/>
    <w:rsid w:val="00930C4F"/>
    <w:rsid w:val="00931DA3"/>
    <w:rsid w:val="00931EBB"/>
    <w:rsid w:val="00933FCC"/>
    <w:rsid w:val="009379C0"/>
    <w:rsid w:val="00943714"/>
    <w:rsid w:val="009445E3"/>
    <w:rsid w:val="009450B0"/>
    <w:rsid w:val="009467FD"/>
    <w:rsid w:val="00947938"/>
    <w:rsid w:val="0095147E"/>
    <w:rsid w:val="0095160B"/>
    <w:rsid w:val="00952A97"/>
    <w:rsid w:val="0095791E"/>
    <w:rsid w:val="00960226"/>
    <w:rsid w:val="0096112A"/>
    <w:rsid w:val="009617A9"/>
    <w:rsid w:val="00963F4C"/>
    <w:rsid w:val="00964D41"/>
    <w:rsid w:val="00964E2E"/>
    <w:rsid w:val="009653E0"/>
    <w:rsid w:val="009672CA"/>
    <w:rsid w:val="00967B65"/>
    <w:rsid w:val="00972687"/>
    <w:rsid w:val="00975361"/>
    <w:rsid w:val="00976523"/>
    <w:rsid w:val="00976F56"/>
    <w:rsid w:val="0097782F"/>
    <w:rsid w:val="00977B46"/>
    <w:rsid w:val="0098039E"/>
    <w:rsid w:val="00981F2C"/>
    <w:rsid w:val="00982059"/>
    <w:rsid w:val="00983A7F"/>
    <w:rsid w:val="00983D7F"/>
    <w:rsid w:val="0098579C"/>
    <w:rsid w:val="009858DC"/>
    <w:rsid w:val="00986DFF"/>
    <w:rsid w:val="00987A8E"/>
    <w:rsid w:val="0099240B"/>
    <w:rsid w:val="0099398F"/>
    <w:rsid w:val="00994590"/>
    <w:rsid w:val="009950C8"/>
    <w:rsid w:val="00997F24"/>
    <w:rsid w:val="009A074F"/>
    <w:rsid w:val="009A1BA1"/>
    <w:rsid w:val="009A25F6"/>
    <w:rsid w:val="009A6E5E"/>
    <w:rsid w:val="009A71A0"/>
    <w:rsid w:val="009A775D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04609"/>
    <w:rsid w:val="00A1080B"/>
    <w:rsid w:val="00A11EC4"/>
    <w:rsid w:val="00A126C6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6340"/>
    <w:rsid w:val="00A54C03"/>
    <w:rsid w:val="00A566C6"/>
    <w:rsid w:val="00A57C10"/>
    <w:rsid w:val="00A60975"/>
    <w:rsid w:val="00A63347"/>
    <w:rsid w:val="00A67CDB"/>
    <w:rsid w:val="00A741C5"/>
    <w:rsid w:val="00A76789"/>
    <w:rsid w:val="00A76B7A"/>
    <w:rsid w:val="00A806EB"/>
    <w:rsid w:val="00A92721"/>
    <w:rsid w:val="00A927E4"/>
    <w:rsid w:val="00A94A5A"/>
    <w:rsid w:val="00A97495"/>
    <w:rsid w:val="00A979FF"/>
    <w:rsid w:val="00AA049F"/>
    <w:rsid w:val="00AA2572"/>
    <w:rsid w:val="00AA3E3B"/>
    <w:rsid w:val="00AB33CF"/>
    <w:rsid w:val="00AB5767"/>
    <w:rsid w:val="00AC2B1C"/>
    <w:rsid w:val="00AC3211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5426"/>
    <w:rsid w:val="00AF7886"/>
    <w:rsid w:val="00B07DA9"/>
    <w:rsid w:val="00B13359"/>
    <w:rsid w:val="00B14AF1"/>
    <w:rsid w:val="00B14BB6"/>
    <w:rsid w:val="00B152DB"/>
    <w:rsid w:val="00B20E56"/>
    <w:rsid w:val="00B24889"/>
    <w:rsid w:val="00B25FCA"/>
    <w:rsid w:val="00B3118A"/>
    <w:rsid w:val="00B3464B"/>
    <w:rsid w:val="00B40573"/>
    <w:rsid w:val="00B40963"/>
    <w:rsid w:val="00B40A48"/>
    <w:rsid w:val="00B40BCD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2F25"/>
    <w:rsid w:val="00B655D5"/>
    <w:rsid w:val="00B666A9"/>
    <w:rsid w:val="00B67A7E"/>
    <w:rsid w:val="00B70BC8"/>
    <w:rsid w:val="00B70FE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5265"/>
    <w:rsid w:val="00B8605A"/>
    <w:rsid w:val="00B87167"/>
    <w:rsid w:val="00B875D1"/>
    <w:rsid w:val="00B91D36"/>
    <w:rsid w:val="00B96B28"/>
    <w:rsid w:val="00BA2E24"/>
    <w:rsid w:val="00BA504E"/>
    <w:rsid w:val="00BA6C99"/>
    <w:rsid w:val="00BB0ECF"/>
    <w:rsid w:val="00BB1425"/>
    <w:rsid w:val="00BB191C"/>
    <w:rsid w:val="00BB2046"/>
    <w:rsid w:val="00BB2724"/>
    <w:rsid w:val="00BB69B4"/>
    <w:rsid w:val="00BC39EA"/>
    <w:rsid w:val="00BC4A1D"/>
    <w:rsid w:val="00BC5576"/>
    <w:rsid w:val="00BC5668"/>
    <w:rsid w:val="00BC5F06"/>
    <w:rsid w:val="00BD59DB"/>
    <w:rsid w:val="00BD75B7"/>
    <w:rsid w:val="00BE4C14"/>
    <w:rsid w:val="00BE5ABD"/>
    <w:rsid w:val="00BE66E3"/>
    <w:rsid w:val="00BE7447"/>
    <w:rsid w:val="00BF0B54"/>
    <w:rsid w:val="00BF4985"/>
    <w:rsid w:val="00BF4A6A"/>
    <w:rsid w:val="00BF54D1"/>
    <w:rsid w:val="00C004DB"/>
    <w:rsid w:val="00C0754B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345FE"/>
    <w:rsid w:val="00C40E4B"/>
    <w:rsid w:val="00C41023"/>
    <w:rsid w:val="00C428EA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81E"/>
    <w:rsid w:val="00C949C1"/>
    <w:rsid w:val="00C94C09"/>
    <w:rsid w:val="00C95198"/>
    <w:rsid w:val="00C968A9"/>
    <w:rsid w:val="00C97727"/>
    <w:rsid w:val="00CA1948"/>
    <w:rsid w:val="00CA2B64"/>
    <w:rsid w:val="00CA5399"/>
    <w:rsid w:val="00CB04FB"/>
    <w:rsid w:val="00CB65C5"/>
    <w:rsid w:val="00CB6F1C"/>
    <w:rsid w:val="00CB7DD9"/>
    <w:rsid w:val="00CC2087"/>
    <w:rsid w:val="00CD049D"/>
    <w:rsid w:val="00CD08BC"/>
    <w:rsid w:val="00CD159D"/>
    <w:rsid w:val="00CD4F5B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16656"/>
    <w:rsid w:val="00D236A5"/>
    <w:rsid w:val="00D26D40"/>
    <w:rsid w:val="00D34EA9"/>
    <w:rsid w:val="00D377F3"/>
    <w:rsid w:val="00D419BE"/>
    <w:rsid w:val="00D4699E"/>
    <w:rsid w:val="00D472F9"/>
    <w:rsid w:val="00D4790E"/>
    <w:rsid w:val="00D5058F"/>
    <w:rsid w:val="00D5119C"/>
    <w:rsid w:val="00D5383C"/>
    <w:rsid w:val="00D56041"/>
    <w:rsid w:val="00D561B8"/>
    <w:rsid w:val="00D57606"/>
    <w:rsid w:val="00D6032F"/>
    <w:rsid w:val="00D6099E"/>
    <w:rsid w:val="00D67EFE"/>
    <w:rsid w:val="00D72B54"/>
    <w:rsid w:val="00D736CA"/>
    <w:rsid w:val="00D762DB"/>
    <w:rsid w:val="00D80BB2"/>
    <w:rsid w:val="00D835E4"/>
    <w:rsid w:val="00D837AF"/>
    <w:rsid w:val="00D8654E"/>
    <w:rsid w:val="00D87942"/>
    <w:rsid w:val="00D92815"/>
    <w:rsid w:val="00D95543"/>
    <w:rsid w:val="00D95DB7"/>
    <w:rsid w:val="00D96102"/>
    <w:rsid w:val="00D970B9"/>
    <w:rsid w:val="00D97F37"/>
    <w:rsid w:val="00DA55C1"/>
    <w:rsid w:val="00DA5FB3"/>
    <w:rsid w:val="00DA6383"/>
    <w:rsid w:val="00DA6DEB"/>
    <w:rsid w:val="00DB091E"/>
    <w:rsid w:val="00DB2B47"/>
    <w:rsid w:val="00DB2D19"/>
    <w:rsid w:val="00DB489D"/>
    <w:rsid w:val="00DC11BD"/>
    <w:rsid w:val="00DC2AD4"/>
    <w:rsid w:val="00DC3218"/>
    <w:rsid w:val="00DC3576"/>
    <w:rsid w:val="00DC6A47"/>
    <w:rsid w:val="00DD317D"/>
    <w:rsid w:val="00DD57C4"/>
    <w:rsid w:val="00DD6E97"/>
    <w:rsid w:val="00DE2A2C"/>
    <w:rsid w:val="00E003A7"/>
    <w:rsid w:val="00E012A7"/>
    <w:rsid w:val="00E0259A"/>
    <w:rsid w:val="00E02FC7"/>
    <w:rsid w:val="00E0772D"/>
    <w:rsid w:val="00E1065B"/>
    <w:rsid w:val="00E10E6D"/>
    <w:rsid w:val="00E12DCD"/>
    <w:rsid w:val="00E13958"/>
    <w:rsid w:val="00E17595"/>
    <w:rsid w:val="00E20E78"/>
    <w:rsid w:val="00E221F3"/>
    <w:rsid w:val="00E24C52"/>
    <w:rsid w:val="00E2624B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0F0D"/>
    <w:rsid w:val="00E42650"/>
    <w:rsid w:val="00E42A43"/>
    <w:rsid w:val="00E42CAD"/>
    <w:rsid w:val="00E47A53"/>
    <w:rsid w:val="00E515D2"/>
    <w:rsid w:val="00E52BB0"/>
    <w:rsid w:val="00E53203"/>
    <w:rsid w:val="00E5511D"/>
    <w:rsid w:val="00E55456"/>
    <w:rsid w:val="00E55F1F"/>
    <w:rsid w:val="00E677FD"/>
    <w:rsid w:val="00E67821"/>
    <w:rsid w:val="00E81FD0"/>
    <w:rsid w:val="00E83678"/>
    <w:rsid w:val="00E84140"/>
    <w:rsid w:val="00E86087"/>
    <w:rsid w:val="00E869DE"/>
    <w:rsid w:val="00E8739F"/>
    <w:rsid w:val="00E92309"/>
    <w:rsid w:val="00E92AC3"/>
    <w:rsid w:val="00E94B6F"/>
    <w:rsid w:val="00EA0E7D"/>
    <w:rsid w:val="00EA1D89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03FF0"/>
    <w:rsid w:val="00F0528C"/>
    <w:rsid w:val="00F1131F"/>
    <w:rsid w:val="00F11567"/>
    <w:rsid w:val="00F12E63"/>
    <w:rsid w:val="00F12E99"/>
    <w:rsid w:val="00F17760"/>
    <w:rsid w:val="00F20844"/>
    <w:rsid w:val="00F20E63"/>
    <w:rsid w:val="00F222F5"/>
    <w:rsid w:val="00F23B85"/>
    <w:rsid w:val="00F30696"/>
    <w:rsid w:val="00F3246C"/>
    <w:rsid w:val="00F361DF"/>
    <w:rsid w:val="00F374EA"/>
    <w:rsid w:val="00F40786"/>
    <w:rsid w:val="00F45AB8"/>
    <w:rsid w:val="00F475F7"/>
    <w:rsid w:val="00F51410"/>
    <w:rsid w:val="00F53B77"/>
    <w:rsid w:val="00F53D54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77F43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31D2"/>
    <w:rsid w:val="00FB535B"/>
    <w:rsid w:val="00FB7336"/>
    <w:rsid w:val="00FC21A8"/>
    <w:rsid w:val="00FC4EBF"/>
    <w:rsid w:val="00FC6E0D"/>
    <w:rsid w:val="00FD4F33"/>
    <w:rsid w:val="00FD5C18"/>
    <w:rsid w:val="00FE071A"/>
    <w:rsid w:val="00FE522E"/>
    <w:rsid w:val="00FE53DE"/>
    <w:rsid w:val="00FE6208"/>
    <w:rsid w:val="00FF1452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25FBAC4-2E49-4A4D-A633-D666F338E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28C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4948DA"/>
    <w:pPr>
      <w:keepNext/>
      <w:numPr>
        <w:numId w:val="3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4948DA"/>
    <w:pPr>
      <w:keepNext/>
      <w:numPr>
        <w:numId w:val="2"/>
      </w:numPr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48DA"/>
    <w:rPr>
      <w:rFonts w:hint="default"/>
    </w:rPr>
  </w:style>
  <w:style w:type="character" w:customStyle="1" w:styleId="WW8Num2z0">
    <w:name w:val="WW8Num2z0"/>
    <w:rsid w:val="004948DA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4948DA"/>
    <w:rPr>
      <w:rFonts w:hint="default"/>
      <w:sz w:val="24"/>
      <w:szCs w:val="24"/>
    </w:rPr>
  </w:style>
  <w:style w:type="character" w:customStyle="1" w:styleId="1">
    <w:name w:val="Основной шрифт абзаца1"/>
    <w:rsid w:val="004948DA"/>
  </w:style>
  <w:style w:type="character" w:customStyle="1" w:styleId="20">
    <w:name w:val="Заголовок 2 Знак"/>
    <w:rsid w:val="004948DA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4948DA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4948DA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4948DA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4948DA"/>
    <w:rPr>
      <w:rFonts w:ascii="Arial" w:eastAsia="Times New Roman" w:hAnsi="Arial" w:cs="Arial"/>
    </w:rPr>
  </w:style>
  <w:style w:type="character" w:customStyle="1" w:styleId="a4">
    <w:name w:val="Название Знак"/>
    <w:rsid w:val="004948DA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4948DA"/>
    <w:rPr>
      <w:color w:val="0000FF"/>
      <w:u w:val="single"/>
    </w:rPr>
  </w:style>
  <w:style w:type="paragraph" w:styleId="a6">
    <w:name w:val="Title"/>
    <w:aliases w:val="Заголовок"/>
    <w:basedOn w:val="a"/>
    <w:next w:val="a7"/>
    <w:rsid w:val="004948DA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4948DA"/>
    <w:pPr>
      <w:spacing w:after="140" w:line="288" w:lineRule="auto"/>
    </w:pPr>
  </w:style>
  <w:style w:type="paragraph" w:styleId="a8">
    <w:name w:val="List"/>
    <w:basedOn w:val="a7"/>
    <w:rsid w:val="004948DA"/>
    <w:rPr>
      <w:rFonts w:cs="Mangal"/>
    </w:rPr>
  </w:style>
  <w:style w:type="paragraph" w:styleId="a9">
    <w:name w:val="caption"/>
    <w:basedOn w:val="a"/>
    <w:qFormat/>
    <w:rsid w:val="004948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4948D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4948DA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4948DA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4948DA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f3">
    <w:name w:val="annotation reference"/>
    <w:basedOn w:val="a0"/>
    <w:uiPriority w:val="99"/>
    <w:semiHidden/>
    <w:unhideWhenUsed/>
    <w:rsid w:val="008E4592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8E4592"/>
  </w:style>
  <w:style w:type="character" w:customStyle="1" w:styleId="af5">
    <w:name w:val="Текст примечания Знак"/>
    <w:basedOn w:val="a0"/>
    <w:link w:val="af4"/>
    <w:uiPriority w:val="99"/>
    <w:rsid w:val="008E4592"/>
    <w:rPr>
      <w:lang w:eastAsia="zh-C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E459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E4592"/>
    <w:rPr>
      <w:b/>
      <w:bCs/>
      <w:lang w:eastAsia="zh-CN"/>
    </w:rPr>
  </w:style>
  <w:style w:type="paragraph" w:styleId="af8">
    <w:name w:val="Revision"/>
    <w:hidden/>
    <w:uiPriority w:val="99"/>
    <w:semiHidden/>
    <w:rsid w:val="008E459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363BD-D9AD-43E3-BB3B-E151844C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4461</Words>
  <Characters>25433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29835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МКУ ГС-1</cp:lastModifiedBy>
  <cp:revision>10</cp:revision>
  <cp:lastPrinted>2023-04-25T05:57:00Z</cp:lastPrinted>
  <dcterms:created xsi:type="dcterms:W3CDTF">2023-04-24T10:01:00Z</dcterms:created>
  <dcterms:modified xsi:type="dcterms:W3CDTF">2023-04-25T06:00:00Z</dcterms:modified>
</cp:coreProperties>
</file>